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E99D5" w14:textId="77777777" w:rsidR="00A120E4" w:rsidRDefault="00A120E4" w:rsidP="00776AA2">
      <w:pPr>
        <w:pStyle w:val="Nagwek1"/>
      </w:pPr>
    </w:p>
    <w:p w14:paraId="749B1247" w14:textId="63043127" w:rsidR="00A870BC" w:rsidRPr="00F47A90" w:rsidRDefault="001D71A0" w:rsidP="00776AA2">
      <w:pPr>
        <w:pStyle w:val="Nagwek1"/>
      </w:pPr>
      <w:r w:rsidRPr="00F47A90">
        <w:t xml:space="preserve">Umowa nr </w:t>
      </w:r>
      <w:r w:rsidR="009E36AC">
        <w:t>……</w:t>
      </w:r>
      <w:r w:rsidR="00AA0ACF">
        <w:t>….</w:t>
      </w:r>
      <w:r w:rsidR="00D34EEF">
        <w:t>..</w:t>
      </w:r>
      <w:r w:rsidR="00A870BC" w:rsidRPr="00F47A90">
        <w:t xml:space="preserve"> na:  kompleksową dostawę paliwa gazowego (wzór)</w:t>
      </w:r>
    </w:p>
    <w:p w14:paraId="7C191C75" w14:textId="77777777" w:rsidR="00A870BC" w:rsidRPr="00F47A90" w:rsidRDefault="00A870BC" w:rsidP="00661205">
      <w:pPr>
        <w:spacing w:after="9" w:line="360" w:lineRule="auto"/>
        <w:ind w:left="426" w:right="7" w:hanging="426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z</w:t>
      </w:r>
      <w:r w:rsidR="008B2B0E" w:rsidRPr="00F47A90">
        <w:rPr>
          <w:rFonts w:ascii="Arial" w:hAnsi="Arial" w:cs="Arial"/>
          <w:sz w:val="24"/>
          <w:szCs w:val="24"/>
        </w:rPr>
        <w:t xml:space="preserve">awarta </w:t>
      </w:r>
      <w:r w:rsidRPr="00F47A90">
        <w:rPr>
          <w:rFonts w:ascii="Arial" w:hAnsi="Arial" w:cs="Arial"/>
          <w:sz w:val="24"/>
          <w:szCs w:val="24"/>
        </w:rPr>
        <w:t xml:space="preserve">pomiędzy: </w:t>
      </w:r>
    </w:p>
    <w:p w14:paraId="6A65BFA5" w14:textId="1BC40C43" w:rsidR="00A870BC" w:rsidRPr="00F47A90" w:rsidRDefault="00A870BC" w:rsidP="00814808">
      <w:pPr>
        <w:pStyle w:val="Akapitzlist"/>
        <w:spacing w:after="0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Skarbem Państwa – Sądem </w:t>
      </w:r>
      <w:r w:rsidR="001536AE">
        <w:rPr>
          <w:rFonts w:ascii="Arial" w:hAnsi="Arial" w:cs="Arial"/>
          <w:sz w:val="24"/>
          <w:szCs w:val="24"/>
        </w:rPr>
        <w:t>Okręgowym</w:t>
      </w:r>
      <w:r w:rsidRPr="00F47A90">
        <w:rPr>
          <w:rFonts w:ascii="Arial" w:hAnsi="Arial" w:cs="Arial"/>
          <w:sz w:val="24"/>
          <w:szCs w:val="24"/>
        </w:rPr>
        <w:t xml:space="preserve"> w </w:t>
      </w:r>
      <w:r w:rsidR="001536AE">
        <w:rPr>
          <w:rFonts w:ascii="Arial" w:hAnsi="Arial" w:cs="Arial"/>
          <w:sz w:val="24"/>
          <w:szCs w:val="24"/>
        </w:rPr>
        <w:t>Krakowie</w:t>
      </w:r>
      <w:r w:rsidRPr="00F47A90">
        <w:rPr>
          <w:rFonts w:ascii="Arial" w:hAnsi="Arial" w:cs="Arial"/>
          <w:sz w:val="24"/>
          <w:szCs w:val="24"/>
        </w:rPr>
        <w:t xml:space="preserve">, </w:t>
      </w:r>
      <w:r w:rsidR="001536AE" w:rsidRPr="001536AE">
        <w:rPr>
          <w:rFonts w:ascii="Arial" w:hAnsi="Arial" w:cs="Arial"/>
          <w:sz w:val="24"/>
          <w:szCs w:val="24"/>
        </w:rPr>
        <w:t>ul. Przy Rondzie 7,</w:t>
      </w:r>
      <w:r w:rsidR="00491E75">
        <w:rPr>
          <w:rFonts w:ascii="Arial" w:hAnsi="Arial" w:cs="Arial"/>
          <w:sz w:val="24"/>
          <w:szCs w:val="24"/>
        </w:rPr>
        <w:t xml:space="preserve"> </w:t>
      </w:r>
      <w:r w:rsidR="00491E75">
        <w:rPr>
          <w:rFonts w:ascii="Arial" w:hAnsi="Arial" w:cs="Arial"/>
          <w:sz w:val="24"/>
          <w:szCs w:val="24"/>
        </w:rPr>
        <w:br/>
      </w:r>
      <w:r w:rsidR="001536AE" w:rsidRPr="001536AE">
        <w:rPr>
          <w:rFonts w:ascii="Arial" w:hAnsi="Arial" w:cs="Arial"/>
          <w:sz w:val="24"/>
          <w:szCs w:val="24"/>
        </w:rPr>
        <w:t>31-547 Kraków, NIP 6761069043, REGON 000322695</w:t>
      </w:r>
      <w:r w:rsidR="00491E75">
        <w:rPr>
          <w:rFonts w:ascii="Arial" w:hAnsi="Arial" w:cs="Arial"/>
          <w:sz w:val="24"/>
          <w:szCs w:val="24"/>
        </w:rPr>
        <w:t>,</w:t>
      </w:r>
    </w:p>
    <w:p w14:paraId="5C76029E" w14:textId="07ADF489" w:rsidR="00A870BC" w:rsidRPr="00F47A90" w:rsidRDefault="00EA3E2C" w:rsidP="00661205">
      <w:pPr>
        <w:spacing w:after="0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reprezentowanym</w:t>
      </w:r>
      <w:r w:rsidR="00A870BC" w:rsidRPr="00F47A90">
        <w:rPr>
          <w:rFonts w:ascii="Arial" w:hAnsi="Arial" w:cs="Arial"/>
          <w:sz w:val="24"/>
          <w:szCs w:val="24"/>
        </w:rPr>
        <w:t xml:space="preserve"> przez: Dyrektora Sądu Okręgowego w Krakowie – </w:t>
      </w:r>
      <w:r w:rsidR="0091610D">
        <w:rPr>
          <w:rFonts w:ascii="Arial" w:hAnsi="Arial" w:cs="Arial"/>
          <w:sz w:val="24"/>
          <w:szCs w:val="24"/>
        </w:rPr>
        <w:t>…………..</w:t>
      </w:r>
      <w:r w:rsidR="00F47B75" w:rsidRPr="00F47A90">
        <w:rPr>
          <w:rFonts w:ascii="Arial" w:hAnsi="Arial" w:cs="Arial"/>
          <w:sz w:val="24"/>
          <w:szCs w:val="24"/>
        </w:rPr>
        <w:t>,</w:t>
      </w:r>
    </w:p>
    <w:p w14:paraId="364F53E5" w14:textId="77777777" w:rsidR="008B2B0E" w:rsidRPr="00F47A90" w:rsidRDefault="00A870BC" w:rsidP="0085569E">
      <w:pPr>
        <w:spacing w:after="0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zwanych również dalej w treści: Umowy „Zamawiającym”</w:t>
      </w:r>
      <w:r w:rsidR="0085569E" w:rsidRPr="00F47A90">
        <w:rPr>
          <w:rFonts w:ascii="Arial" w:hAnsi="Arial" w:cs="Arial"/>
          <w:sz w:val="24"/>
          <w:szCs w:val="24"/>
        </w:rPr>
        <w:t xml:space="preserve">,  </w:t>
      </w:r>
    </w:p>
    <w:p w14:paraId="1C5252A2" w14:textId="77777777" w:rsidR="00A870BC" w:rsidRPr="00F47A90" w:rsidRDefault="008B2B0E" w:rsidP="00661205">
      <w:pPr>
        <w:spacing w:after="9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a</w:t>
      </w:r>
    </w:p>
    <w:p w14:paraId="1D38CD8C" w14:textId="77777777" w:rsidR="00A870BC" w:rsidRPr="00F47A90" w:rsidRDefault="001612DD" w:rsidP="00661205">
      <w:pPr>
        <w:spacing w:after="6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…</w:t>
      </w:r>
    </w:p>
    <w:p w14:paraId="27322C48" w14:textId="77777777" w:rsidR="00A870BC" w:rsidRPr="00F47A90" w:rsidRDefault="00A870BC" w:rsidP="00661205">
      <w:pPr>
        <w:spacing w:after="6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reprezentowanym przez: …</w:t>
      </w:r>
    </w:p>
    <w:p w14:paraId="4AD99761" w14:textId="77777777" w:rsidR="00A870BC" w:rsidRPr="00F47A90" w:rsidRDefault="00A870BC" w:rsidP="00661205">
      <w:pPr>
        <w:spacing w:after="6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zwanym dalej w treści Umowy „Wykonawcą”,</w:t>
      </w:r>
    </w:p>
    <w:p w14:paraId="18913A2F" w14:textId="77777777" w:rsidR="00A870BC" w:rsidRPr="00F47A90" w:rsidRDefault="00A870BC" w:rsidP="00661205">
      <w:pPr>
        <w:spacing w:after="6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wspólnie zwanych: „Stronami”, a każda z osobna: „Stroną”.</w:t>
      </w:r>
    </w:p>
    <w:p w14:paraId="1671DDAA" w14:textId="77777777" w:rsidR="00A870BC" w:rsidRPr="00F47A90" w:rsidRDefault="00A870BC" w:rsidP="00661205">
      <w:pPr>
        <w:spacing w:after="18" w:line="360" w:lineRule="auto"/>
        <w:ind w:left="142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 </w:t>
      </w:r>
    </w:p>
    <w:p w14:paraId="29518C44" w14:textId="77777777" w:rsidR="00351510" w:rsidRPr="00F47A90" w:rsidRDefault="00A870BC" w:rsidP="0085569E">
      <w:pPr>
        <w:pStyle w:val="Bezodstpw"/>
        <w:spacing w:after="240" w:line="360" w:lineRule="auto"/>
        <w:ind w:left="0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Niniejszą umowę zawarto </w:t>
      </w:r>
      <w:r w:rsidR="00551639" w:rsidRPr="00F47A90">
        <w:rPr>
          <w:rFonts w:ascii="Arial" w:hAnsi="Arial" w:cs="Arial"/>
          <w:sz w:val="24"/>
          <w:szCs w:val="24"/>
        </w:rPr>
        <w:t xml:space="preserve">w wyniku przeprowadzenia postępowania o udzielenie zamówienia publicznego w trybie </w:t>
      </w:r>
      <w:r w:rsidR="000A29E2" w:rsidRPr="00F47A90">
        <w:rPr>
          <w:rFonts w:ascii="Arial" w:hAnsi="Arial" w:cs="Arial"/>
          <w:sz w:val="24"/>
          <w:szCs w:val="24"/>
        </w:rPr>
        <w:t>podstawowym (</w:t>
      </w:r>
      <w:r w:rsidR="00C834E3" w:rsidRPr="00F47A90">
        <w:rPr>
          <w:rFonts w:ascii="Arial" w:hAnsi="Arial" w:cs="Arial"/>
          <w:sz w:val="24"/>
          <w:szCs w:val="24"/>
        </w:rPr>
        <w:t>a</w:t>
      </w:r>
      <w:r w:rsidR="000A29E2" w:rsidRPr="00F47A90">
        <w:rPr>
          <w:rFonts w:ascii="Arial" w:hAnsi="Arial" w:cs="Arial"/>
          <w:sz w:val="24"/>
          <w:szCs w:val="24"/>
        </w:rPr>
        <w:t>rt. 275 pkt. 1)</w:t>
      </w:r>
      <w:r w:rsidR="00551639" w:rsidRPr="00F47A90">
        <w:rPr>
          <w:rFonts w:ascii="Arial" w:hAnsi="Arial" w:cs="Arial"/>
          <w:sz w:val="24"/>
          <w:szCs w:val="24"/>
        </w:rPr>
        <w:t xml:space="preserve"> na podstawie </w:t>
      </w:r>
      <w:r w:rsidR="00F14A5B" w:rsidRPr="00F47A90">
        <w:rPr>
          <w:rFonts w:ascii="Arial" w:hAnsi="Arial" w:cs="Arial"/>
          <w:sz w:val="24"/>
          <w:szCs w:val="24"/>
        </w:rPr>
        <w:t>przepisów ustawy z dnia 11 września 2019 r. Prawo zamówień publicznych (</w:t>
      </w:r>
      <w:r w:rsidR="0055191F" w:rsidRPr="00F47A90">
        <w:rPr>
          <w:rFonts w:ascii="Arial" w:hAnsi="Arial" w:cs="Arial"/>
          <w:sz w:val="24"/>
          <w:szCs w:val="24"/>
        </w:rPr>
        <w:t>Dz.U.202</w:t>
      </w:r>
      <w:r w:rsidR="00E36BB6">
        <w:rPr>
          <w:rFonts w:ascii="Arial" w:hAnsi="Arial" w:cs="Arial"/>
          <w:sz w:val="24"/>
          <w:szCs w:val="24"/>
        </w:rPr>
        <w:t>4.1320</w:t>
      </w:r>
      <w:r w:rsidR="0055191F" w:rsidRPr="00F47A90">
        <w:rPr>
          <w:rFonts w:ascii="Arial" w:hAnsi="Arial" w:cs="Arial"/>
          <w:sz w:val="24"/>
          <w:szCs w:val="24"/>
        </w:rPr>
        <w:t xml:space="preserve"> t.j.</w:t>
      </w:r>
      <w:r w:rsidR="00F14A5B" w:rsidRPr="00F47A90">
        <w:rPr>
          <w:rFonts w:ascii="Arial" w:hAnsi="Arial" w:cs="Arial"/>
          <w:sz w:val="24"/>
          <w:szCs w:val="24"/>
        </w:rPr>
        <w:t>)</w:t>
      </w:r>
      <w:r w:rsidR="000A29E2" w:rsidRPr="00F47A90">
        <w:rPr>
          <w:rFonts w:ascii="Arial" w:hAnsi="Arial" w:cs="Arial"/>
          <w:sz w:val="24"/>
          <w:szCs w:val="24"/>
        </w:rPr>
        <w:t xml:space="preserve"> (dalej jako: Pzp).</w:t>
      </w:r>
    </w:p>
    <w:p w14:paraId="387EC773" w14:textId="77777777" w:rsidR="00351510" w:rsidRPr="00F47A90" w:rsidRDefault="00A870BC" w:rsidP="00661205">
      <w:pPr>
        <w:pStyle w:val="Bezodstpw"/>
        <w:spacing w:line="360" w:lineRule="auto"/>
        <w:ind w:left="0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§ 1</w:t>
      </w:r>
    </w:p>
    <w:p w14:paraId="72B649D6" w14:textId="77777777" w:rsidR="00EC44AE" w:rsidRPr="00F47A90" w:rsidRDefault="00A870BC" w:rsidP="00661205">
      <w:pPr>
        <w:pStyle w:val="Bezodstpw"/>
        <w:spacing w:line="360" w:lineRule="auto"/>
        <w:ind w:left="0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SŁOWNIK POJĘĆ</w:t>
      </w:r>
    </w:p>
    <w:p w14:paraId="563B8662" w14:textId="77777777" w:rsidR="00A870BC" w:rsidRPr="00F47A90" w:rsidRDefault="00A870BC" w:rsidP="00661205">
      <w:pPr>
        <w:pStyle w:val="Akapitzlist"/>
        <w:numPr>
          <w:ilvl w:val="0"/>
          <w:numId w:val="24"/>
        </w:numPr>
        <w:spacing w:line="360" w:lineRule="auto"/>
        <w:ind w:left="0" w:right="7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Jeżeli z treści Umowy nie wynika nic innego, Strony przypisują następują</w:t>
      </w:r>
      <w:r w:rsidR="00B44A81" w:rsidRPr="00F47A90">
        <w:rPr>
          <w:rFonts w:ascii="Arial" w:hAnsi="Arial" w:cs="Arial"/>
          <w:sz w:val="24"/>
          <w:szCs w:val="24"/>
        </w:rPr>
        <w:t xml:space="preserve">ce znaczenie pojęciom zawartym </w:t>
      </w:r>
      <w:r w:rsidRPr="00F47A90">
        <w:rPr>
          <w:rFonts w:ascii="Arial" w:hAnsi="Arial" w:cs="Arial"/>
          <w:sz w:val="24"/>
          <w:szCs w:val="24"/>
        </w:rPr>
        <w:t xml:space="preserve">w Umowie: </w:t>
      </w:r>
    </w:p>
    <w:p w14:paraId="449F5051" w14:textId="77777777" w:rsidR="00A870BC" w:rsidRPr="00F47A90" w:rsidRDefault="00A870BC" w:rsidP="00661205">
      <w:pPr>
        <w:pStyle w:val="Akapitzlist"/>
        <w:numPr>
          <w:ilvl w:val="0"/>
          <w:numId w:val="26"/>
        </w:numPr>
        <w:spacing w:after="157" w:line="360" w:lineRule="auto"/>
        <w:ind w:left="426" w:right="7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OSD/Operator – Operator Systemu Dystrybucyjnego - przedsiębiorstwo zajmujące się dystrybucją paliw gazowych, do którego sieci przyłączona jest ins</w:t>
      </w:r>
      <w:r w:rsidR="00B44A81" w:rsidRPr="00F47A90">
        <w:rPr>
          <w:rFonts w:ascii="Arial" w:hAnsi="Arial" w:cs="Arial"/>
          <w:sz w:val="24"/>
          <w:szCs w:val="24"/>
        </w:rPr>
        <w:t>talacja Odbiorcy, odpowiedzialne</w:t>
      </w:r>
      <w:r w:rsidRPr="00F47A90">
        <w:rPr>
          <w:rFonts w:ascii="Arial" w:hAnsi="Arial" w:cs="Arial"/>
          <w:sz w:val="24"/>
          <w:szCs w:val="24"/>
        </w:rPr>
        <w:t xml:space="preserve"> za ruch sieciowy w gazowym sys</w:t>
      </w:r>
      <w:r w:rsidR="00F42605" w:rsidRPr="00F47A90">
        <w:rPr>
          <w:rFonts w:ascii="Arial" w:hAnsi="Arial" w:cs="Arial"/>
          <w:sz w:val="24"/>
          <w:szCs w:val="24"/>
        </w:rPr>
        <w:t>temie dystrybucyjnym, bieżące i </w:t>
      </w:r>
      <w:r w:rsidRPr="00F47A90">
        <w:rPr>
          <w:rFonts w:ascii="Arial" w:hAnsi="Arial" w:cs="Arial"/>
          <w:sz w:val="24"/>
          <w:szCs w:val="24"/>
        </w:rPr>
        <w:t xml:space="preserve">długookresowe bezpieczeństwo funkcjonowania tego systemu, </w:t>
      </w:r>
      <w:r w:rsidR="0031351E" w:rsidRPr="00F47A90">
        <w:rPr>
          <w:rFonts w:ascii="Arial" w:hAnsi="Arial" w:cs="Arial"/>
          <w:sz w:val="24"/>
          <w:szCs w:val="24"/>
        </w:rPr>
        <w:t>odpowiedzialne</w:t>
      </w:r>
      <w:r w:rsidR="00611F40" w:rsidRPr="00F47A90">
        <w:rPr>
          <w:rFonts w:ascii="Arial" w:hAnsi="Arial" w:cs="Arial"/>
          <w:sz w:val="24"/>
          <w:szCs w:val="24"/>
        </w:rPr>
        <w:t xml:space="preserve"> za </w:t>
      </w:r>
      <w:r w:rsidRPr="00F47A90">
        <w:rPr>
          <w:rFonts w:ascii="Arial" w:hAnsi="Arial" w:cs="Arial"/>
          <w:sz w:val="24"/>
          <w:szCs w:val="24"/>
        </w:rPr>
        <w:t>eksploatację, konserwację, remonty oraz niezbędną ro</w:t>
      </w:r>
      <w:r w:rsidR="00611F40" w:rsidRPr="00F47A90">
        <w:rPr>
          <w:rFonts w:ascii="Arial" w:hAnsi="Arial" w:cs="Arial"/>
          <w:sz w:val="24"/>
          <w:szCs w:val="24"/>
        </w:rPr>
        <w:t>zbudowę sieci dystrybucyjnej, w </w:t>
      </w:r>
      <w:r w:rsidRPr="00F47A90">
        <w:rPr>
          <w:rFonts w:ascii="Arial" w:hAnsi="Arial" w:cs="Arial"/>
          <w:sz w:val="24"/>
          <w:szCs w:val="24"/>
        </w:rPr>
        <w:t xml:space="preserve">tym połączenia z innymi systemami gazowymi; </w:t>
      </w:r>
    </w:p>
    <w:p w14:paraId="2ED910CA" w14:textId="77777777" w:rsidR="00F42605" w:rsidRPr="00F47A90" w:rsidRDefault="00F42605" w:rsidP="00661205">
      <w:pPr>
        <w:pStyle w:val="Akapitzlist"/>
        <w:numPr>
          <w:ilvl w:val="0"/>
          <w:numId w:val="26"/>
        </w:numPr>
        <w:spacing w:after="157" w:line="360" w:lineRule="auto"/>
        <w:ind w:left="426" w:right="7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Taryfa OSD – zbiór cen i stawek za świadczenie usług przesyłania paliwa gazowego oraz warunków ich stosowania, zatwierdzony przez Prezesa Urzędu Regulacji Energetyki (dalej także jako Prezes URE) jako taryfa na świadczenie przez OSD usług dystrybucji;</w:t>
      </w:r>
    </w:p>
    <w:p w14:paraId="5865D54C" w14:textId="77777777" w:rsidR="006927AD" w:rsidRPr="00F47A90" w:rsidRDefault="006927AD" w:rsidP="00661205">
      <w:pPr>
        <w:pStyle w:val="Akapitzlist"/>
        <w:numPr>
          <w:ilvl w:val="0"/>
          <w:numId w:val="26"/>
        </w:numPr>
        <w:spacing w:after="157" w:line="360" w:lineRule="auto"/>
        <w:ind w:left="426" w:right="7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lastRenderedPageBreak/>
        <w:t xml:space="preserve">OSP – Operator Systemu Przesyłowego – przedsiębiorstwo energetyczne zajmujące się przesyłaniem paliw gazowych, odpowiedzialne za ruch sieciowy </w:t>
      </w:r>
      <w:r w:rsidR="001D0C0B">
        <w:rPr>
          <w:rFonts w:ascii="Arial" w:hAnsi="Arial" w:cs="Arial"/>
          <w:sz w:val="24"/>
          <w:szCs w:val="24"/>
        </w:rPr>
        <w:br/>
      </w:r>
      <w:r w:rsidRPr="00F47A90">
        <w:rPr>
          <w:rFonts w:ascii="Arial" w:hAnsi="Arial" w:cs="Arial"/>
          <w:sz w:val="24"/>
          <w:szCs w:val="24"/>
        </w:rPr>
        <w:t xml:space="preserve">w gazowym systemie przesyłowym, </w:t>
      </w:r>
      <w:r w:rsidR="0031351E" w:rsidRPr="00F47A90">
        <w:rPr>
          <w:rFonts w:ascii="Arial" w:hAnsi="Arial" w:cs="Arial"/>
          <w:sz w:val="24"/>
          <w:szCs w:val="24"/>
        </w:rPr>
        <w:t xml:space="preserve">odpowiedzialne za </w:t>
      </w:r>
      <w:r w:rsidRPr="00F47A90">
        <w:rPr>
          <w:rFonts w:ascii="Arial" w:hAnsi="Arial" w:cs="Arial"/>
          <w:sz w:val="24"/>
          <w:szCs w:val="24"/>
        </w:rPr>
        <w:t xml:space="preserve">bieżące i długookresowe bezpieczeństwo funkcjonowania tego systemu, eksploatację, konserwację, remonty oraz niezbędną rozbudowę sieci przesyłowej, w tym połączeń z innymi systemami gazowymi; </w:t>
      </w:r>
    </w:p>
    <w:p w14:paraId="55B49C20" w14:textId="77777777" w:rsidR="006927AD" w:rsidRPr="00F47A90" w:rsidRDefault="006927AD" w:rsidP="00661205">
      <w:pPr>
        <w:pStyle w:val="Akapitzlist"/>
        <w:numPr>
          <w:ilvl w:val="0"/>
          <w:numId w:val="26"/>
        </w:numPr>
        <w:spacing w:after="157" w:line="360" w:lineRule="auto"/>
        <w:ind w:left="426" w:right="7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Umowa / Umowa kompleksowa – niniejsza kompleksowa Umowa sprzedaży paliwa gazowego wraz załącznikami stanowiącymi jej integralną część, stanowiąca podstawę dostarczania Zamawiającemu paliwa gazowego, w </w:t>
      </w:r>
      <w:r w:rsidR="00EF785E" w:rsidRPr="00F47A90">
        <w:rPr>
          <w:rFonts w:ascii="Arial" w:hAnsi="Arial" w:cs="Arial"/>
          <w:sz w:val="24"/>
          <w:szCs w:val="24"/>
        </w:rPr>
        <w:t>tym zawierająca postanowienia w </w:t>
      </w:r>
      <w:r w:rsidRPr="00F47A90">
        <w:rPr>
          <w:rFonts w:ascii="Arial" w:hAnsi="Arial" w:cs="Arial"/>
          <w:sz w:val="24"/>
          <w:szCs w:val="24"/>
        </w:rPr>
        <w:t xml:space="preserve">zakresie świadczenia usług dystrybucji i sprzedaży paliwa gazowego; </w:t>
      </w:r>
    </w:p>
    <w:p w14:paraId="0CD65776" w14:textId="77777777" w:rsidR="006927AD" w:rsidRPr="00F47A90" w:rsidRDefault="006927AD" w:rsidP="00661205">
      <w:pPr>
        <w:pStyle w:val="Akapitzlist"/>
        <w:numPr>
          <w:ilvl w:val="0"/>
          <w:numId w:val="26"/>
        </w:numPr>
        <w:spacing w:after="157" w:line="360" w:lineRule="auto"/>
        <w:ind w:left="426" w:right="7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Punkt odbioru – PO – nieruchomość, lokal lub jakikolwiek inny obiekt, stanowiący miejsce dostarczania paliwa gazowego, przyłączony</w:t>
      </w:r>
      <w:r w:rsidR="00EF785E" w:rsidRPr="00F47A90">
        <w:rPr>
          <w:rFonts w:ascii="Arial" w:hAnsi="Arial" w:cs="Arial"/>
          <w:sz w:val="24"/>
          <w:szCs w:val="24"/>
        </w:rPr>
        <w:t xml:space="preserve"> do sieci gazowej, wyposażony w </w:t>
      </w:r>
      <w:r w:rsidRPr="00F47A90">
        <w:rPr>
          <w:rFonts w:ascii="Arial" w:hAnsi="Arial" w:cs="Arial"/>
          <w:sz w:val="24"/>
          <w:szCs w:val="24"/>
        </w:rPr>
        <w:t xml:space="preserve">układ pomiarowy; </w:t>
      </w:r>
    </w:p>
    <w:p w14:paraId="15E6098F" w14:textId="77777777" w:rsidR="006927AD" w:rsidRPr="00F47A90" w:rsidRDefault="006927AD" w:rsidP="00661205">
      <w:pPr>
        <w:pStyle w:val="Akapitzlist"/>
        <w:numPr>
          <w:ilvl w:val="0"/>
          <w:numId w:val="26"/>
        </w:numPr>
        <w:spacing w:after="157" w:line="360" w:lineRule="auto"/>
        <w:ind w:left="426" w:right="7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Paliwo gazowe / gaz ziemny / gaz  – gaz ziemny wysokometanowy o symbolu E;</w:t>
      </w:r>
    </w:p>
    <w:p w14:paraId="35097590" w14:textId="77777777" w:rsidR="006927AD" w:rsidRPr="00F47A90" w:rsidRDefault="006927AD" w:rsidP="00661205">
      <w:pPr>
        <w:pStyle w:val="Akapitzlist"/>
        <w:numPr>
          <w:ilvl w:val="0"/>
          <w:numId w:val="26"/>
        </w:numPr>
        <w:spacing w:after="157" w:line="360" w:lineRule="auto"/>
        <w:ind w:left="426" w:right="7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Moc umowna – maksymalna ilość energii (kWh) zawarta w paliwie gazowym, którą Zamawiający może odebrać w okresie godziny; </w:t>
      </w:r>
    </w:p>
    <w:p w14:paraId="46EFDB25" w14:textId="77777777" w:rsidR="006927AD" w:rsidRPr="00F47A90" w:rsidRDefault="006927AD" w:rsidP="00661205">
      <w:pPr>
        <w:pStyle w:val="Akapitzlist"/>
        <w:numPr>
          <w:ilvl w:val="0"/>
          <w:numId w:val="26"/>
        </w:numPr>
        <w:spacing w:after="157" w:line="360" w:lineRule="auto"/>
        <w:ind w:left="426" w:right="7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Układ pomiarowy – gazomierz lub inne urządzenie pomiarowe lub pomiarowo-rozliczeniowe, służące do pomiaru ilości pobranego paliwa gazowego i dokonywania rozliczeń; </w:t>
      </w:r>
    </w:p>
    <w:p w14:paraId="7AB6FF5E" w14:textId="77777777" w:rsidR="006927AD" w:rsidRPr="00F47A90" w:rsidRDefault="006927AD" w:rsidP="00661205">
      <w:pPr>
        <w:pStyle w:val="Akapitzlist"/>
        <w:numPr>
          <w:ilvl w:val="0"/>
          <w:numId w:val="26"/>
        </w:numPr>
        <w:spacing w:after="157" w:line="360" w:lineRule="auto"/>
        <w:ind w:left="426" w:right="7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Okres rozliczeniowy – okres, w którym na podstawie odczytów układów pomiarowych następuje rozliczenie za pobrane paliwo gazowe;</w:t>
      </w:r>
    </w:p>
    <w:p w14:paraId="596FACB0" w14:textId="77777777" w:rsidR="006927AD" w:rsidRPr="00F47A90" w:rsidRDefault="006927AD" w:rsidP="00661205">
      <w:pPr>
        <w:pStyle w:val="Akapitzlist"/>
        <w:numPr>
          <w:ilvl w:val="0"/>
          <w:numId w:val="26"/>
        </w:numPr>
        <w:spacing w:after="157" w:line="360" w:lineRule="auto"/>
        <w:ind w:left="426" w:right="7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Odbiorca – podmiot pobierający paliwo gazowe wraz ze świadczeniem usług dystrybucji na podstawie niniejszej Umowy;</w:t>
      </w:r>
    </w:p>
    <w:p w14:paraId="2C40B960" w14:textId="77777777" w:rsidR="006927AD" w:rsidRPr="00F47A90" w:rsidRDefault="006927AD" w:rsidP="00661205">
      <w:pPr>
        <w:pStyle w:val="Akapitzlist"/>
        <w:numPr>
          <w:ilvl w:val="0"/>
          <w:numId w:val="26"/>
        </w:numPr>
        <w:spacing w:after="157" w:line="360" w:lineRule="auto"/>
        <w:ind w:left="426" w:right="7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Prawo energetyczne – ustawa z dnia 10 kwietnia 1997 r. - Prawo energetyczne (</w:t>
      </w:r>
      <w:r w:rsidR="000B2D97">
        <w:rPr>
          <w:rFonts w:ascii="Arial" w:hAnsi="Arial" w:cs="Arial"/>
          <w:sz w:val="24"/>
          <w:szCs w:val="24"/>
        </w:rPr>
        <w:t>Dz.U.2024.0.266 t.j.</w:t>
      </w:r>
      <w:r w:rsidRPr="00F47A90">
        <w:rPr>
          <w:rFonts w:ascii="Arial" w:hAnsi="Arial" w:cs="Arial"/>
          <w:sz w:val="24"/>
          <w:szCs w:val="24"/>
        </w:rPr>
        <w:t xml:space="preserve">), </w:t>
      </w:r>
    </w:p>
    <w:p w14:paraId="4A145EC2" w14:textId="77777777" w:rsidR="006927AD" w:rsidRPr="00F47A90" w:rsidRDefault="006927AD" w:rsidP="00661205">
      <w:pPr>
        <w:pStyle w:val="Akapitzlist"/>
        <w:numPr>
          <w:ilvl w:val="0"/>
          <w:numId w:val="26"/>
        </w:numPr>
        <w:spacing w:after="157" w:line="360" w:lineRule="auto"/>
        <w:ind w:left="426" w:right="7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Ustawa o podatku akcyzowym – ustawa z dnia 6 grudnia 2008 r. o podatku akcyzowym </w:t>
      </w:r>
      <w:r w:rsidR="00D11256" w:rsidRPr="00F47A90">
        <w:rPr>
          <w:rFonts w:ascii="Arial" w:hAnsi="Arial" w:cs="Arial"/>
          <w:sz w:val="24"/>
          <w:szCs w:val="24"/>
        </w:rPr>
        <w:t>(</w:t>
      </w:r>
      <w:r w:rsidR="00046879" w:rsidRPr="00F47A90">
        <w:rPr>
          <w:rFonts w:ascii="Arial" w:hAnsi="Arial" w:cs="Arial"/>
          <w:sz w:val="24"/>
          <w:szCs w:val="24"/>
        </w:rPr>
        <w:t>Dz.U.2023.1542</w:t>
      </w:r>
      <w:r w:rsidR="00C53C84" w:rsidRPr="00F47A90">
        <w:rPr>
          <w:rFonts w:ascii="Arial" w:hAnsi="Arial" w:cs="Arial"/>
          <w:sz w:val="24"/>
          <w:szCs w:val="24"/>
        </w:rPr>
        <w:t xml:space="preserve"> t.j.</w:t>
      </w:r>
      <w:r w:rsidR="00D11256" w:rsidRPr="00F47A90">
        <w:rPr>
          <w:rFonts w:ascii="Arial" w:hAnsi="Arial" w:cs="Arial"/>
          <w:sz w:val="24"/>
          <w:szCs w:val="24"/>
        </w:rPr>
        <w:t>),</w:t>
      </w:r>
    </w:p>
    <w:p w14:paraId="0A840BE0" w14:textId="77777777" w:rsidR="006927AD" w:rsidRPr="00F47A90" w:rsidRDefault="006927AD" w:rsidP="00661205">
      <w:pPr>
        <w:pStyle w:val="Akapitzlist"/>
        <w:numPr>
          <w:ilvl w:val="0"/>
          <w:numId w:val="26"/>
        </w:numPr>
        <w:spacing w:after="157" w:line="360" w:lineRule="auto"/>
        <w:ind w:left="426" w:right="7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Kodeks Cywilny – ustawa z dnia 23 kwietnia 1964 r. Kodeks cywilny </w:t>
      </w:r>
      <w:r w:rsidR="00EE4650">
        <w:rPr>
          <w:rFonts w:ascii="Arial" w:hAnsi="Arial" w:cs="Arial"/>
          <w:sz w:val="24"/>
          <w:szCs w:val="24"/>
        </w:rPr>
        <w:t>(Dz.U.2024.0.1061 t.j.</w:t>
      </w:r>
      <w:r w:rsidR="00D11256" w:rsidRPr="00F47A90">
        <w:rPr>
          <w:rFonts w:ascii="Arial" w:hAnsi="Arial" w:cs="Arial"/>
          <w:sz w:val="24"/>
          <w:szCs w:val="24"/>
        </w:rPr>
        <w:t>)</w:t>
      </w:r>
    </w:p>
    <w:p w14:paraId="06C84A39" w14:textId="77777777" w:rsidR="006927AD" w:rsidRPr="00F47A90" w:rsidRDefault="006927AD" w:rsidP="00661205">
      <w:pPr>
        <w:pStyle w:val="Akapitzlist"/>
        <w:numPr>
          <w:ilvl w:val="0"/>
          <w:numId w:val="26"/>
        </w:numPr>
        <w:spacing w:after="157" w:line="360" w:lineRule="auto"/>
        <w:ind w:left="426" w:right="7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Prawo zamówień publicznych – PZP – ustawa z dnia 11 września 2019 r.  Prawo zamówień publicznych (</w:t>
      </w:r>
      <w:r w:rsidR="009A61F5" w:rsidRPr="00F47A90">
        <w:rPr>
          <w:rFonts w:ascii="Arial" w:hAnsi="Arial" w:cs="Arial"/>
          <w:sz w:val="24"/>
          <w:szCs w:val="24"/>
        </w:rPr>
        <w:t>Dz.U.202</w:t>
      </w:r>
      <w:r w:rsidR="00E36BB6">
        <w:rPr>
          <w:rFonts w:ascii="Arial" w:hAnsi="Arial" w:cs="Arial"/>
          <w:sz w:val="24"/>
          <w:szCs w:val="24"/>
        </w:rPr>
        <w:t>4</w:t>
      </w:r>
      <w:r w:rsidR="009A61F5" w:rsidRPr="00F47A90">
        <w:rPr>
          <w:rFonts w:ascii="Arial" w:hAnsi="Arial" w:cs="Arial"/>
          <w:sz w:val="24"/>
          <w:szCs w:val="24"/>
        </w:rPr>
        <w:t>.</w:t>
      </w:r>
      <w:r w:rsidR="00E36BB6">
        <w:rPr>
          <w:rFonts w:ascii="Arial" w:hAnsi="Arial" w:cs="Arial"/>
          <w:sz w:val="24"/>
          <w:szCs w:val="24"/>
        </w:rPr>
        <w:t>1320</w:t>
      </w:r>
      <w:r w:rsidR="009A61F5" w:rsidRPr="00F47A90">
        <w:rPr>
          <w:rFonts w:ascii="Arial" w:hAnsi="Arial" w:cs="Arial"/>
          <w:sz w:val="24"/>
          <w:szCs w:val="24"/>
        </w:rPr>
        <w:t>)</w:t>
      </w:r>
    </w:p>
    <w:p w14:paraId="60662513" w14:textId="77777777" w:rsidR="008E7CDB" w:rsidRDefault="008E7CDB" w:rsidP="00661205">
      <w:pPr>
        <w:spacing w:after="18" w:line="360" w:lineRule="auto"/>
        <w:ind w:left="0" w:firstLine="0"/>
        <w:jc w:val="left"/>
        <w:rPr>
          <w:rFonts w:ascii="Arial" w:hAnsi="Arial" w:cs="Arial"/>
          <w:sz w:val="24"/>
          <w:szCs w:val="24"/>
        </w:rPr>
      </w:pPr>
    </w:p>
    <w:p w14:paraId="4CD428E0" w14:textId="61B7B9F7" w:rsidR="00A870BC" w:rsidRPr="00F47A90" w:rsidRDefault="00A870BC" w:rsidP="00661205">
      <w:pPr>
        <w:spacing w:after="18" w:line="360" w:lineRule="auto"/>
        <w:ind w:left="0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lastRenderedPageBreak/>
        <w:t>§ 2</w:t>
      </w:r>
    </w:p>
    <w:p w14:paraId="0230EDC0" w14:textId="77777777" w:rsidR="00B0326E" w:rsidRPr="00F47A90" w:rsidRDefault="00A870BC" w:rsidP="00661205">
      <w:pPr>
        <w:pStyle w:val="Akapitzlist"/>
        <w:numPr>
          <w:ilvl w:val="0"/>
          <w:numId w:val="27"/>
        </w:numPr>
        <w:spacing w:line="360" w:lineRule="auto"/>
        <w:ind w:left="0" w:right="7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Kompleksowa dostawa gazu odbywać się będzie zgodnie z przepisami Prawa energetycznego, zgodnie z obowiązującymi rozporządzeniami wykonawczymi do Prawa energetycznego, w ty</w:t>
      </w:r>
      <w:r w:rsidR="00F656E6">
        <w:rPr>
          <w:rFonts w:ascii="Arial" w:hAnsi="Arial" w:cs="Arial"/>
          <w:sz w:val="24"/>
          <w:szCs w:val="24"/>
        </w:rPr>
        <w:t>m w szczególności rozporządzeniem</w:t>
      </w:r>
      <w:r w:rsidRPr="00F47A90">
        <w:rPr>
          <w:rFonts w:ascii="Arial" w:hAnsi="Arial" w:cs="Arial"/>
          <w:sz w:val="24"/>
          <w:szCs w:val="24"/>
        </w:rPr>
        <w:t xml:space="preserve"> Ministra Gospodarki z dnia 2 lipca 2010 r. w sprawie szczegółowych warunków funkcjonowania systemu gazowego (t.j. Dz. U. z 2018 r. poz. 1158 </w:t>
      </w:r>
      <w:r w:rsidR="00AC1379">
        <w:rPr>
          <w:rFonts w:ascii="Arial" w:hAnsi="Arial" w:cs="Arial"/>
          <w:sz w:val="24"/>
          <w:szCs w:val="24"/>
        </w:rPr>
        <w:t>z późn. zm.) oraz rozporządzeniem</w:t>
      </w:r>
      <w:r w:rsidRPr="00F47A90">
        <w:rPr>
          <w:rFonts w:ascii="Arial" w:hAnsi="Arial" w:cs="Arial"/>
          <w:sz w:val="24"/>
          <w:szCs w:val="24"/>
        </w:rPr>
        <w:t xml:space="preserve"> Ministra Energii z dnia 15 marca 2018 r. w sprawie szczegółowych zasad kształtowania i kalkulacji taryf oraz rozliczeń w obrocie paliwami gazowymi (Dz. U.</w:t>
      </w:r>
      <w:r w:rsidR="00AC1379">
        <w:rPr>
          <w:rFonts w:ascii="Arial" w:hAnsi="Arial" w:cs="Arial"/>
          <w:sz w:val="24"/>
          <w:szCs w:val="24"/>
        </w:rPr>
        <w:t xml:space="preserve"> 2021 poz. 28</w:t>
      </w:r>
      <w:r w:rsidRPr="00F47A90">
        <w:rPr>
          <w:rFonts w:ascii="Arial" w:hAnsi="Arial" w:cs="Arial"/>
          <w:sz w:val="24"/>
          <w:szCs w:val="24"/>
        </w:rPr>
        <w:t xml:space="preserve">0), jak i zgodnie z przepisami Kodeksu Cywilnego, zasadami określonymi we właściwych koncesjach, postanowieniach niniejszej Umowy.  </w:t>
      </w:r>
    </w:p>
    <w:p w14:paraId="2A1D8018" w14:textId="77777777" w:rsidR="00A870BC" w:rsidRPr="00F47A90" w:rsidRDefault="00A870BC" w:rsidP="00AB5450">
      <w:pPr>
        <w:pStyle w:val="Akapitzlist"/>
        <w:numPr>
          <w:ilvl w:val="0"/>
          <w:numId w:val="27"/>
        </w:numPr>
        <w:spacing w:after="0" w:line="360" w:lineRule="auto"/>
        <w:ind w:left="0" w:right="7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Wszystkie techniczne warunki dostarczania paliwa gazowe</w:t>
      </w:r>
      <w:r w:rsidR="00472D10" w:rsidRPr="00F47A90">
        <w:rPr>
          <w:rFonts w:ascii="Arial" w:hAnsi="Arial" w:cs="Arial"/>
          <w:sz w:val="24"/>
          <w:szCs w:val="24"/>
        </w:rPr>
        <w:t>go dla danego punktu odbioru, w </w:t>
      </w:r>
      <w:r w:rsidRPr="00F47A90">
        <w:rPr>
          <w:rFonts w:ascii="Arial" w:hAnsi="Arial" w:cs="Arial"/>
          <w:sz w:val="24"/>
          <w:szCs w:val="24"/>
        </w:rPr>
        <w:t>tym szczegółowe warunki korzystania z tych sieci przez użytkowników systemu oraz warunki i sposób prowadzenia ruchu, eksploatacji i planowania rozwoju tych s</w:t>
      </w:r>
      <w:r w:rsidR="00B0326E" w:rsidRPr="00F47A90">
        <w:rPr>
          <w:rFonts w:ascii="Arial" w:hAnsi="Arial" w:cs="Arial"/>
          <w:sz w:val="24"/>
          <w:szCs w:val="24"/>
        </w:rPr>
        <w:t xml:space="preserve">ieci, realizowane będą zgodnie </w:t>
      </w:r>
      <w:r w:rsidRPr="00F47A90">
        <w:rPr>
          <w:rFonts w:ascii="Arial" w:hAnsi="Arial" w:cs="Arial"/>
          <w:sz w:val="24"/>
          <w:szCs w:val="24"/>
        </w:rPr>
        <w:t>z postanowieniami obowiązujących Instrukcji Ruchu i Eksploatacji Sieci Dystrybucyjnej (IRiESD) lub Instrukcji Ruchu i Eksploatacji Sieci Przesyłowej (IRiESP) – zwane dalej Instrukcjami, zamieszczonymi na stronach internetowych odpowiednio OSD oraz OSP. Stosownie do postanowień art. 9g ust. 12 Prawa energetycznego, Instrukcje stan</w:t>
      </w:r>
      <w:r w:rsidR="00CF4770" w:rsidRPr="00F47A90">
        <w:rPr>
          <w:rFonts w:ascii="Arial" w:hAnsi="Arial" w:cs="Arial"/>
          <w:sz w:val="24"/>
          <w:szCs w:val="24"/>
        </w:rPr>
        <w:t>owią z</w:t>
      </w:r>
      <w:r w:rsidRPr="00F47A90">
        <w:rPr>
          <w:rFonts w:ascii="Arial" w:hAnsi="Arial" w:cs="Arial"/>
          <w:sz w:val="24"/>
          <w:szCs w:val="24"/>
        </w:rPr>
        <w:t>ałącznik do niniejszej Umowy, z tym że zmieniona lub nowa IRiESD wiąże po jej zatwierdzeniu przez Prezesa URE i ogłoszeniu w Biuletynie URE, od dnia okr</w:t>
      </w:r>
      <w:r w:rsidR="0085569E" w:rsidRPr="00F47A90">
        <w:rPr>
          <w:rFonts w:ascii="Arial" w:hAnsi="Arial" w:cs="Arial"/>
          <w:sz w:val="24"/>
          <w:szCs w:val="24"/>
        </w:rPr>
        <w:t>eślonego w decyzji Prezesa URE.</w:t>
      </w:r>
      <w:r w:rsidR="00AB5450" w:rsidRPr="00F47A90">
        <w:rPr>
          <w:rFonts w:ascii="Arial" w:hAnsi="Arial" w:cs="Arial"/>
          <w:sz w:val="24"/>
          <w:szCs w:val="24"/>
        </w:rPr>
        <w:br/>
      </w:r>
      <w:r w:rsidRPr="00F47A90">
        <w:rPr>
          <w:rFonts w:ascii="Arial" w:hAnsi="Arial" w:cs="Arial"/>
          <w:sz w:val="24"/>
          <w:szCs w:val="24"/>
        </w:rPr>
        <w:t>§ 3</w:t>
      </w:r>
    </w:p>
    <w:p w14:paraId="48C7EC0B" w14:textId="77777777" w:rsidR="00A870BC" w:rsidRPr="00F47A90" w:rsidRDefault="00A870BC" w:rsidP="00661205">
      <w:pPr>
        <w:numPr>
          <w:ilvl w:val="0"/>
          <w:numId w:val="4"/>
        </w:numPr>
        <w:spacing w:line="360" w:lineRule="auto"/>
        <w:ind w:left="0" w:right="7" w:hanging="283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Wykonawca oświadcza, że posiada koncesję na obrót paliwam</w:t>
      </w:r>
      <w:r w:rsidR="00423158" w:rsidRPr="00F47A90">
        <w:rPr>
          <w:rFonts w:ascii="Arial" w:hAnsi="Arial" w:cs="Arial"/>
          <w:sz w:val="24"/>
          <w:szCs w:val="24"/>
        </w:rPr>
        <w:t>i gazowymi o numerze: …</w:t>
      </w:r>
      <w:r w:rsidRPr="00F47A90">
        <w:rPr>
          <w:rFonts w:ascii="Arial" w:hAnsi="Arial" w:cs="Arial"/>
          <w:sz w:val="24"/>
          <w:szCs w:val="24"/>
        </w:rPr>
        <w:t xml:space="preserve"> wydaną przez Prezesa Urzędu Regula</w:t>
      </w:r>
      <w:r w:rsidR="00423158" w:rsidRPr="00F47A90">
        <w:rPr>
          <w:rFonts w:ascii="Arial" w:hAnsi="Arial" w:cs="Arial"/>
          <w:sz w:val="24"/>
          <w:szCs w:val="24"/>
        </w:rPr>
        <w:t>cji Energetyki w dniu …</w:t>
      </w:r>
      <w:r w:rsidRPr="00F47A90">
        <w:rPr>
          <w:rFonts w:ascii="Arial" w:hAnsi="Arial" w:cs="Arial"/>
          <w:sz w:val="24"/>
          <w:szCs w:val="24"/>
        </w:rPr>
        <w:t>, której okres ważno</w:t>
      </w:r>
      <w:r w:rsidR="00862A33" w:rsidRPr="00F47A90">
        <w:rPr>
          <w:rFonts w:ascii="Arial" w:hAnsi="Arial" w:cs="Arial"/>
          <w:sz w:val="24"/>
          <w:szCs w:val="24"/>
        </w:rPr>
        <w:t>ści przypada na dzień …</w:t>
      </w:r>
    </w:p>
    <w:p w14:paraId="38B72BE0" w14:textId="77777777" w:rsidR="00A870BC" w:rsidRPr="00F47A90" w:rsidRDefault="00A870BC" w:rsidP="00661205">
      <w:pPr>
        <w:numPr>
          <w:ilvl w:val="0"/>
          <w:numId w:val="4"/>
        </w:numPr>
        <w:spacing w:line="360" w:lineRule="auto"/>
        <w:ind w:left="0" w:right="7" w:hanging="283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Usługę dystrybucji paliwa gazowego do instalacji znajdujących się w punktach odbioru będzie wykonywał Operator Systemu Dystrybucyjnego. Dla potrzeb niniejszej Umowy jest to Polska Spółka Gazownictwa sp. z o.o.:</w:t>
      </w:r>
    </w:p>
    <w:p w14:paraId="661B0DF5" w14:textId="39B3E8BC" w:rsidR="00A870BC" w:rsidRPr="00F47A90" w:rsidRDefault="00A870BC" w:rsidP="00661205">
      <w:pPr>
        <w:spacing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- dla Sądu Rejonowego w </w:t>
      </w:r>
      <w:r w:rsidR="00241DDF">
        <w:rPr>
          <w:rFonts w:ascii="Arial" w:hAnsi="Arial" w:cs="Arial"/>
          <w:sz w:val="24"/>
          <w:szCs w:val="24"/>
        </w:rPr>
        <w:t>Wieliczce</w:t>
      </w:r>
      <w:r w:rsidRPr="00F47A90">
        <w:rPr>
          <w:rFonts w:ascii="Arial" w:hAnsi="Arial" w:cs="Arial"/>
          <w:sz w:val="24"/>
          <w:szCs w:val="24"/>
        </w:rPr>
        <w:t xml:space="preserve"> – </w:t>
      </w:r>
      <w:r w:rsidRPr="008E7CDB">
        <w:rPr>
          <w:rFonts w:ascii="Arial" w:hAnsi="Arial" w:cs="Arial"/>
          <w:sz w:val="24"/>
          <w:szCs w:val="24"/>
        </w:rPr>
        <w:t xml:space="preserve">Oddział </w:t>
      </w:r>
      <w:r w:rsidR="00241DDF" w:rsidRPr="008E7CDB">
        <w:rPr>
          <w:rFonts w:ascii="Arial" w:hAnsi="Arial" w:cs="Arial"/>
          <w:sz w:val="24"/>
          <w:szCs w:val="24"/>
        </w:rPr>
        <w:t>Tarnowski.</w:t>
      </w:r>
    </w:p>
    <w:p w14:paraId="36F36B30" w14:textId="77777777" w:rsidR="00A870BC" w:rsidRPr="00F47A90" w:rsidRDefault="00A870BC" w:rsidP="00661205">
      <w:pPr>
        <w:numPr>
          <w:ilvl w:val="0"/>
          <w:numId w:val="4"/>
        </w:numPr>
        <w:spacing w:after="12" w:line="360" w:lineRule="auto"/>
        <w:ind w:left="0" w:right="7" w:hanging="283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Wykonawca oświadcza, że posiada koncesję na dystrybucję</w:t>
      </w:r>
      <w:r w:rsidR="00862A33" w:rsidRPr="00F47A90">
        <w:rPr>
          <w:rFonts w:ascii="Arial" w:hAnsi="Arial" w:cs="Arial"/>
          <w:sz w:val="24"/>
          <w:szCs w:val="24"/>
        </w:rPr>
        <w:t xml:space="preserve"> paliw gazowych o numerze …</w:t>
      </w:r>
      <w:r w:rsidRPr="00F47A90">
        <w:rPr>
          <w:rFonts w:ascii="Arial" w:hAnsi="Arial" w:cs="Arial"/>
          <w:sz w:val="24"/>
          <w:szCs w:val="24"/>
        </w:rPr>
        <w:t xml:space="preserve"> wydaną przez Prezesa Urzędu R</w:t>
      </w:r>
      <w:r w:rsidR="00B366F2" w:rsidRPr="00F47A90">
        <w:rPr>
          <w:rFonts w:ascii="Arial" w:hAnsi="Arial" w:cs="Arial"/>
          <w:sz w:val="24"/>
          <w:szCs w:val="24"/>
        </w:rPr>
        <w:t>egulacji Energetyki w dniu …</w:t>
      </w:r>
      <w:r w:rsidRPr="00F47A90">
        <w:rPr>
          <w:rFonts w:ascii="Arial" w:hAnsi="Arial" w:cs="Arial"/>
          <w:sz w:val="24"/>
          <w:szCs w:val="24"/>
        </w:rPr>
        <w:t>, której okres wa</w:t>
      </w:r>
      <w:r w:rsidR="00862A33" w:rsidRPr="00F47A90">
        <w:rPr>
          <w:rFonts w:ascii="Arial" w:hAnsi="Arial" w:cs="Arial"/>
          <w:sz w:val="24"/>
          <w:szCs w:val="24"/>
        </w:rPr>
        <w:t>żności przypada na dzień …</w:t>
      </w:r>
      <w:r w:rsidRPr="00F47A90">
        <w:rPr>
          <w:rFonts w:ascii="Arial" w:hAnsi="Arial" w:cs="Arial"/>
          <w:sz w:val="24"/>
          <w:szCs w:val="24"/>
        </w:rPr>
        <w:t xml:space="preserve">.* (skreślić, jeśli nie dotyczy) / Wykonawca nie będący OSD oświadcza, że zawarł z </w:t>
      </w:r>
      <w:bookmarkStart w:id="0" w:name="_Hlk213837691"/>
      <w:r w:rsidRPr="00F47A90">
        <w:rPr>
          <w:rFonts w:ascii="Arial" w:hAnsi="Arial" w:cs="Arial"/>
          <w:sz w:val="24"/>
          <w:szCs w:val="24"/>
        </w:rPr>
        <w:t xml:space="preserve">OSD aktualną umowę o świadczenie usług dystrybucji umożliwiającą sprzedaż i dystrybucję paliwa gazowego do punktów </w:t>
      </w:r>
      <w:r w:rsidRPr="00F47A90">
        <w:rPr>
          <w:rFonts w:ascii="Arial" w:hAnsi="Arial" w:cs="Arial"/>
          <w:sz w:val="24"/>
          <w:szCs w:val="24"/>
        </w:rPr>
        <w:lastRenderedPageBreak/>
        <w:t xml:space="preserve">odbioru właściwych dla Zamawiającego za pośrednictwem sieci dystrybucyjnej OSD. </w:t>
      </w:r>
      <w:bookmarkEnd w:id="0"/>
      <w:r w:rsidRPr="00F47A90">
        <w:rPr>
          <w:rFonts w:ascii="Arial" w:hAnsi="Arial" w:cs="Arial"/>
          <w:sz w:val="24"/>
          <w:szCs w:val="24"/>
        </w:rPr>
        <w:t xml:space="preserve">*(skreślić, jeśli nie dotyczy)  </w:t>
      </w:r>
    </w:p>
    <w:p w14:paraId="3363DB97" w14:textId="77777777" w:rsidR="00A870BC" w:rsidRPr="00F47A90" w:rsidRDefault="00A870BC" w:rsidP="00661205">
      <w:pPr>
        <w:numPr>
          <w:ilvl w:val="0"/>
          <w:numId w:val="4"/>
        </w:numPr>
        <w:spacing w:line="360" w:lineRule="auto"/>
        <w:ind w:left="0" w:right="7" w:hanging="283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W przypadku, gdy okres obowiązywania niniejszej Umowy jest dłuższy niż okres ważności dokumentu opisanego w ust. 1 lub ust. 3, Wykonawca zobligowany jest </w:t>
      </w:r>
      <w:r w:rsidR="00EC12B2">
        <w:rPr>
          <w:rFonts w:ascii="Arial" w:hAnsi="Arial" w:cs="Arial"/>
          <w:sz w:val="24"/>
          <w:szCs w:val="24"/>
        </w:rPr>
        <w:br/>
      </w:r>
      <w:r w:rsidRPr="00F47A90">
        <w:rPr>
          <w:rFonts w:ascii="Arial" w:hAnsi="Arial" w:cs="Arial"/>
          <w:sz w:val="24"/>
          <w:szCs w:val="24"/>
        </w:rPr>
        <w:t xml:space="preserve">w terminie nie późniejszym niż na trzy miesiące przed datą upływu ważności tych dokumentów, przedłożyć Zamawiającemu odpowiednio: aktualną koncesję na obrót paliwami gazowymi, aktualną koncesję na dystrybucję paliw gazowych albo przypadku Wykonawcy nie będącego OSD - oświadczenie o posiadaniu aktualnej umowy dystrybucyjnej zawartej z OSD.  </w:t>
      </w:r>
    </w:p>
    <w:p w14:paraId="18EC10D1" w14:textId="77777777" w:rsidR="00A870BC" w:rsidRPr="00F47A90" w:rsidRDefault="00A870BC" w:rsidP="00661205">
      <w:pPr>
        <w:numPr>
          <w:ilvl w:val="0"/>
          <w:numId w:val="4"/>
        </w:numPr>
        <w:spacing w:line="360" w:lineRule="auto"/>
        <w:ind w:left="0" w:right="7" w:hanging="283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Wykonawca przez cały okres obowiązywania niniejszej Umowy zobowiązany jest do posiadania wszelkich wymaganych prawem pozwoleń, umów, koncesji umożliwiających Wykonawcy wykonanie przedmiotu Umowy. </w:t>
      </w:r>
    </w:p>
    <w:p w14:paraId="334DD70D" w14:textId="77777777" w:rsidR="00862A33" w:rsidRPr="00F47A90" w:rsidRDefault="00A870BC" w:rsidP="0085569E">
      <w:pPr>
        <w:numPr>
          <w:ilvl w:val="0"/>
          <w:numId w:val="4"/>
        </w:numPr>
        <w:spacing w:after="0" w:line="360" w:lineRule="auto"/>
        <w:ind w:left="0" w:right="7" w:hanging="283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W przypadku wypowiedzenia albo rozwiązania umowy o świadczenie usług dystrybucji, o której mowa w ust. 3 powyżej, Wykonawca zobowiązany jest zawiadomić Zamawiającego o fakcie złożenia oświadczenia o wypowiedzeniu albo rozwiązaniu tej umowy, nie później niż w terminie 3 dni od momentu złożenia takiego oświadczenia przez którąkolwiek ze stron umowy o świadczenie usług dystrybucji. *(skreślić, jeś</w:t>
      </w:r>
      <w:r w:rsidR="0085569E" w:rsidRPr="00F47A90">
        <w:rPr>
          <w:rFonts w:ascii="Arial" w:hAnsi="Arial" w:cs="Arial"/>
          <w:sz w:val="24"/>
          <w:szCs w:val="24"/>
        </w:rPr>
        <w:t>li nie dotyczy)</w:t>
      </w:r>
    </w:p>
    <w:p w14:paraId="4C3FDF3F" w14:textId="77777777" w:rsidR="00862A33" w:rsidRPr="00F47A90" w:rsidRDefault="00A870BC" w:rsidP="00AB5450">
      <w:pPr>
        <w:spacing w:before="240" w:after="0" w:line="360" w:lineRule="auto"/>
        <w:ind w:left="0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§ 4</w:t>
      </w:r>
    </w:p>
    <w:p w14:paraId="49643F57" w14:textId="77777777" w:rsidR="00A870BC" w:rsidRPr="00F47A90" w:rsidRDefault="00A870BC" w:rsidP="00661205">
      <w:pPr>
        <w:spacing w:after="0" w:line="360" w:lineRule="auto"/>
        <w:ind w:left="0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PRZEDMIOT UMOWY</w:t>
      </w:r>
    </w:p>
    <w:p w14:paraId="6DEE7AE7" w14:textId="28DBFE54" w:rsidR="00A870BC" w:rsidRPr="0041066A" w:rsidRDefault="00A870BC" w:rsidP="0041066A">
      <w:pPr>
        <w:numPr>
          <w:ilvl w:val="0"/>
          <w:numId w:val="5"/>
        </w:numPr>
        <w:spacing w:line="360" w:lineRule="auto"/>
        <w:ind w:left="0" w:right="7" w:hanging="284"/>
        <w:jc w:val="left"/>
        <w:rPr>
          <w:rFonts w:ascii="Arial" w:hAnsi="Arial" w:cs="Arial"/>
          <w:sz w:val="24"/>
          <w:szCs w:val="24"/>
        </w:rPr>
      </w:pPr>
      <w:r w:rsidRPr="0041066A">
        <w:rPr>
          <w:rFonts w:ascii="Arial" w:hAnsi="Arial" w:cs="Arial"/>
          <w:sz w:val="24"/>
          <w:szCs w:val="24"/>
        </w:rPr>
        <w:t>Przedmiotem Umowy jest: kompleksowa dostawa paliwa gazowego do punkt</w:t>
      </w:r>
      <w:r w:rsidR="00DA2FC4" w:rsidRPr="0041066A">
        <w:rPr>
          <w:rFonts w:ascii="Arial" w:hAnsi="Arial" w:cs="Arial"/>
          <w:sz w:val="24"/>
          <w:szCs w:val="24"/>
        </w:rPr>
        <w:t>u</w:t>
      </w:r>
      <w:r w:rsidR="00862A33" w:rsidRPr="0041066A">
        <w:rPr>
          <w:rFonts w:ascii="Arial" w:hAnsi="Arial" w:cs="Arial"/>
          <w:sz w:val="24"/>
          <w:szCs w:val="24"/>
        </w:rPr>
        <w:t xml:space="preserve"> odbioru w ilości wskazanej w </w:t>
      </w:r>
      <w:r w:rsidRPr="0041066A">
        <w:rPr>
          <w:rFonts w:ascii="Arial" w:hAnsi="Arial" w:cs="Arial"/>
          <w:sz w:val="24"/>
          <w:szCs w:val="24"/>
        </w:rPr>
        <w:t>Załączniku nr 2 do Umowy „Opis przedmiotu zamówie</w:t>
      </w:r>
      <w:r w:rsidR="00862A33" w:rsidRPr="0041066A">
        <w:rPr>
          <w:rFonts w:ascii="Arial" w:hAnsi="Arial" w:cs="Arial"/>
          <w:sz w:val="24"/>
          <w:szCs w:val="24"/>
        </w:rPr>
        <w:t>nia" i zlokalizowanego w </w:t>
      </w:r>
      <w:r w:rsidRPr="0041066A">
        <w:rPr>
          <w:rFonts w:ascii="Arial" w:hAnsi="Arial" w:cs="Arial"/>
          <w:sz w:val="24"/>
          <w:szCs w:val="24"/>
        </w:rPr>
        <w:t>obiek</w:t>
      </w:r>
      <w:r w:rsidR="00DA2FC4" w:rsidRPr="0041066A">
        <w:rPr>
          <w:rFonts w:ascii="Arial" w:hAnsi="Arial" w:cs="Arial"/>
          <w:sz w:val="24"/>
          <w:szCs w:val="24"/>
        </w:rPr>
        <w:t>cie</w:t>
      </w:r>
      <w:r w:rsidRPr="0041066A">
        <w:rPr>
          <w:rFonts w:ascii="Arial" w:hAnsi="Arial" w:cs="Arial"/>
          <w:sz w:val="24"/>
          <w:szCs w:val="24"/>
        </w:rPr>
        <w:t xml:space="preserve"> właściwy</w:t>
      </w:r>
      <w:r w:rsidR="00DA2FC4" w:rsidRPr="0041066A">
        <w:rPr>
          <w:rFonts w:ascii="Arial" w:hAnsi="Arial" w:cs="Arial"/>
          <w:sz w:val="24"/>
          <w:szCs w:val="24"/>
        </w:rPr>
        <w:t>m</w:t>
      </w:r>
      <w:r w:rsidRPr="0041066A">
        <w:rPr>
          <w:rFonts w:ascii="Arial" w:hAnsi="Arial" w:cs="Arial"/>
          <w:sz w:val="24"/>
          <w:szCs w:val="24"/>
        </w:rPr>
        <w:t xml:space="preserve"> dla Zamawiającego, tj. sprzedaż gazu ziemnego wysokometanowego o symbolu E do punkt</w:t>
      </w:r>
      <w:r w:rsidR="00DA2FC4" w:rsidRPr="0041066A">
        <w:rPr>
          <w:rFonts w:ascii="Arial" w:hAnsi="Arial" w:cs="Arial"/>
          <w:sz w:val="24"/>
          <w:szCs w:val="24"/>
        </w:rPr>
        <w:t>u</w:t>
      </w:r>
      <w:r w:rsidRPr="0041066A">
        <w:rPr>
          <w:rFonts w:ascii="Arial" w:hAnsi="Arial" w:cs="Arial"/>
          <w:sz w:val="24"/>
          <w:szCs w:val="24"/>
        </w:rPr>
        <w:t xml:space="preserve"> odbioru wraz z usługą dystrybucji tego paliwa, na zasadach określonych w niniejszej Umowie; </w:t>
      </w:r>
    </w:p>
    <w:p w14:paraId="721C12B3" w14:textId="77777777" w:rsidR="00A870BC" w:rsidRPr="00F47A90" w:rsidRDefault="00A870BC" w:rsidP="00661205">
      <w:pPr>
        <w:numPr>
          <w:ilvl w:val="0"/>
          <w:numId w:val="5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Dostarczane paliwo gazowe spełniało będzie parametry ciepła spalania oraz parametry jakościowe określone w Taryfie OSD oraz zgodnie z obowiązującymi przepisami. </w:t>
      </w:r>
    </w:p>
    <w:p w14:paraId="3A06543D" w14:textId="77777777" w:rsidR="00A870BC" w:rsidRPr="00F47A90" w:rsidRDefault="00A870BC" w:rsidP="00661205">
      <w:pPr>
        <w:numPr>
          <w:ilvl w:val="0"/>
          <w:numId w:val="5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Zamawiający podpisując niniejszą Umowę upoważnia Wykonawcę do uzyskiwania od OSD danych pomiarowych i innych danych rozliczeniowych, które będą niezbędne ze względu na cel Umowy oraz dla wykonania obowiązków Wykonawcy wynikających z Umowy. </w:t>
      </w:r>
    </w:p>
    <w:p w14:paraId="1FDA81B4" w14:textId="77777777" w:rsidR="00A870BC" w:rsidRPr="00F47A90" w:rsidRDefault="00A870BC" w:rsidP="00661205">
      <w:pPr>
        <w:numPr>
          <w:ilvl w:val="0"/>
          <w:numId w:val="5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lastRenderedPageBreak/>
        <w:t xml:space="preserve">Zamawiający oświadcza, że w wykonaniu niniejszej Umowy nabywa i odbiera paliwo gazowe na cele wskazane w treści Oświadczenia w sprawie przeznaczenia nabywanego paliwa gazowego, na potrzeby podatku akcyzowego, zgodnie </w:t>
      </w:r>
      <w:r w:rsidR="00705332" w:rsidRPr="00F47A90">
        <w:rPr>
          <w:rFonts w:ascii="Arial" w:hAnsi="Arial" w:cs="Arial"/>
          <w:sz w:val="24"/>
          <w:szCs w:val="24"/>
        </w:rPr>
        <w:t>z ustawą o podatku akcyzowym. W </w:t>
      </w:r>
      <w:r w:rsidRPr="00F47A90">
        <w:rPr>
          <w:rFonts w:ascii="Arial" w:hAnsi="Arial" w:cs="Arial"/>
          <w:sz w:val="24"/>
          <w:szCs w:val="24"/>
        </w:rPr>
        <w:t xml:space="preserve">dniu podpisania niniejszej Umowy Zamawiający przekaże Wykonawcy oświadczenie, o którym mowa w zdaniu poprzedzającym według wzoru przedstawionego przez Wykonawcę.  </w:t>
      </w:r>
    </w:p>
    <w:p w14:paraId="1CAE8C31" w14:textId="77777777" w:rsidR="00A870BC" w:rsidRPr="00F47A90" w:rsidRDefault="00A870BC" w:rsidP="00661205">
      <w:pPr>
        <w:numPr>
          <w:ilvl w:val="0"/>
          <w:numId w:val="5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O zmianie celu wykorzystywania paliwa gazowego Zamawiający poinformuje Wykonawcę nie później niż na 3 dni przed planowaną zmianą.  </w:t>
      </w:r>
    </w:p>
    <w:p w14:paraId="6F44F74F" w14:textId="03D2CEA0" w:rsidR="00A870BC" w:rsidRPr="00F47A90" w:rsidRDefault="00A870BC" w:rsidP="00661205">
      <w:pPr>
        <w:numPr>
          <w:ilvl w:val="0"/>
          <w:numId w:val="5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Szczegółowe dane dotyczące punkt</w:t>
      </w:r>
      <w:r w:rsidR="008E1C44">
        <w:rPr>
          <w:rFonts w:ascii="Arial" w:hAnsi="Arial" w:cs="Arial"/>
          <w:sz w:val="24"/>
          <w:szCs w:val="24"/>
        </w:rPr>
        <w:t>u</w:t>
      </w:r>
      <w:r w:rsidRPr="00F47A90">
        <w:rPr>
          <w:rFonts w:ascii="Arial" w:hAnsi="Arial" w:cs="Arial"/>
          <w:sz w:val="24"/>
          <w:szCs w:val="24"/>
        </w:rPr>
        <w:t xml:space="preserve"> odbioru wraz z</w:t>
      </w:r>
      <w:r w:rsidR="008E1C44">
        <w:rPr>
          <w:rFonts w:ascii="Arial" w:hAnsi="Arial" w:cs="Arial"/>
          <w:sz w:val="24"/>
          <w:szCs w:val="24"/>
        </w:rPr>
        <w:t xml:space="preserve"> </w:t>
      </w:r>
      <w:r w:rsidRPr="00F47A90">
        <w:rPr>
          <w:rFonts w:ascii="Arial" w:hAnsi="Arial" w:cs="Arial"/>
          <w:sz w:val="24"/>
          <w:szCs w:val="24"/>
        </w:rPr>
        <w:t xml:space="preserve">danymi niezbędnymi do zawarcia umowy (tj. dane nabywcy; adres punktu odbioru (PO); nr/kod ewidencyjny; nr klienta; nr licznika/nr gazomierza; grupa taryfowa sprzedawcy, grupa taryfowa OSD, moc umowna kWh/h; płatnika; regon płatnika; NIP płatnika; dane korespondencyjne) zawiera Załącznik nr 2 do Umowy </w:t>
      </w:r>
      <w:r w:rsidR="00575F8E" w:rsidRPr="00F47A90">
        <w:rPr>
          <w:rFonts w:ascii="Arial" w:hAnsi="Arial" w:cs="Arial"/>
          <w:sz w:val="24"/>
          <w:szCs w:val="24"/>
        </w:rPr>
        <w:t xml:space="preserve">– „Opis przedmiotu zamówienia” </w:t>
      </w:r>
      <w:r w:rsidRPr="00F47A90">
        <w:rPr>
          <w:rFonts w:ascii="Arial" w:hAnsi="Arial" w:cs="Arial"/>
          <w:sz w:val="24"/>
          <w:szCs w:val="24"/>
        </w:rPr>
        <w:t xml:space="preserve">oraz Załącznik nr 3 do Umowy – „Wykaz lokalizacji dostaw”. </w:t>
      </w:r>
    </w:p>
    <w:p w14:paraId="43D084CA" w14:textId="77777777" w:rsidR="00A870BC" w:rsidRPr="00F47A90" w:rsidRDefault="00A870BC" w:rsidP="00661205">
      <w:pPr>
        <w:numPr>
          <w:ilvl w:val="0"/>
          <w:numId w:val="5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Informacje wskazane w Załączniku nr 2 </w:t>
      </w:r>
      <w:r w:rsidR="005A297D" w:rsidRPr="00F47A90">
        <w:rPr>
          <w:rFonts w:ascii="Arial" w:hAnsi="Arial" w:cs="Arial"/>
          <w:sz w:val="24"/>
          <w:szCs w:val="24"/>
        </w:rPr>
        <w:t xml:space="preserve">i 3 </w:t>
      </w:r>
      <w:r w:rsidRPr="00F47A90">
        <w:rPr>
          <w:rFonts w:ascii="Arial" w:hAnsi="Arial" w:cs="Arial"/>
          <w:sz w:val="24"/>
          <w:szCs w:val="24"/>
        </w:rPr>
        <w:t xml:space="preserve">do Umowy, o których mowa w ust. 6, mogą ulegać zmianie na etapie realizacji Umowy na zasadach określonych w § 12 Umowy, z zastrzeżeniem ust. 8. </w:t>
      </w:r>
    </w:p>
    <w:p w14:paraId="31831339" w14:textId="4FB42BF5" w:rsidR="00A870BC" w:rsidRPr="000D1C23" w:rsidRDefault="00A870BC" w:rsidP="00661205">
      <w:pPr>
        <w:numPr>
          <w:ilvl w:val="0"/>
          <w:numId w:val="5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0D1C23">
        <w:rPr>
          <w:rFonts w:ascii="Arial" w:hAnsi="Arial" w:cs="Arial"/>
          <w:sz w:val="24"/>
          <w:szCs w:val="24"/>
        </w:rPr>
        <w:t xml:space="preserve">Łączna maksymalna ilość paliwa gazowego dostarczana na podstawie niniejszej Umowy do punktu/-ów odbioru właściwych dla Zamawiającego i wskazanych </w:t>
      </w:r>
      <w:r w:rsidR="00473ABD" w:rsidRPr="000D1C23">
        <w:rPr>
          <w:rFonts w:ascii="Arial" w:hAnsi="Arial" w:cs="Arial"/>
          <w:sz w:val="24"/>
          <w:szCs w:val="24"/>
        </w:rPr>
        <w:br/>
      </w:r>
      <w:r w:rsidRPr="000D1C23">
        <w:rPr>
          <w:rFonts w:ascii="Arial" w:hAnsi="Arial" w:cs="Arial"/>
          <w:sz w:val="24"/>
          <w:szCs w:val="24"/>
        </w:rPr>
        <w:t>w Załączniku nr 2</w:t>
      </w:r>
      <w:r w:rsidR="005A297D" w:rsidRPr="000D1C23">
        <w:rPr>
          <w:rFonts w:ascii="Arial" w:hAnsi="Arial" w:cs="Arial"/>
          <w:sz w:val="24"/>
          <w:szCs w:val="24"/>
        </w:rPr>
        <w:t xml:space="preserve"> i 3</w:t>
      </w:r>
      <w:r w:rsidRPr="000D1C23">
        <w:rPr>
          <w:rFonts w:ascii="Arial" w:hAnsi="Arial" w:cs="Arial"/>
          <w:sz w:val="24"/>
          <w:szCs w:val="24"/>
        </w:rPr>
        <w:t xml:space="preserve"> do Umowy</w:t>
      </w:r>
      <w:r w:rsidR="00D6580A" w:rsidRPr="000D1C23">
        <w:rPr>
          <w:rFonts w:ascii="Arial" w:hAnsi="Arial" w:cs="Arial"/>
          <w:sz w:val="24"/>
          <w:szCs w:val="24"/>
        </w:rPr>
        <w:t xml:space="preserve"> wynosi równowartość</w:t>
      </w:r>
      <w:r w:rsidR="00697DBE" w:rsidRPr="000D1C23">
        <w:rPr>
          <w:rFonts w:ascii="Arial" w:hAnsi="Arial" w:cs="Arial"/>
          <w:sz w:val="24"/>
          <w:szCs w:val="24"/>
        </w:rPr>
        <w:t xml:space="preserve"> </w:t>
      </w:r>
      <w:r w:rsidR="001A4F96">
        <w:rPr>
          <w:rFonts w:ascii="Arial" w:hAnsi="Arial" w:cs="Arial"/>
          <w:b/>
          <w:bCs/>
          <w:sz w:val="24"/>
          <w:szCs w:val="24"/>
        </w:rPr>
        <w:t>31</w:t>
      </w:r>
      <w:r w:rsidR="008459BF" w:rsidRPr="000D1C23">
        <w:rPr>
          <w:rFonts w:ascii="Arial" w:hAnsi="Arial" w:cs="Arial"/>
          <w:b/>
          <w:bCs/>
          <w:sz w:val="24"/>
          <w:szCs w:val="24"/>
        </w:rPr>
        <w:t>5</w:t>
      </w:r>
      <w:r w:rsidR="007618DB" w:rsidRPr="000D1C23">
        <w:rPr>
          <w:rFonts w:ascii="Arial" w:hAnsi="Arial" w:cs="Arial"/>
          <w:b/>
          <w:bCs/>
          <w:sz w:val="24"/>
          <w:szCs w:val="24"/>
        </w:rPr>
        <w:t xml:space="preserve"> 000</w:t>
      </w:r>
      <w:r w:rsidRPr="000D1C23">
        <w:rPr>
          <w:rFonts w:ascii="Arial" w:hAnsi="Arial" w:cs="Arial"/>
          <w:b/>
          <w:bCs/>
          <w:sz w:val="24"/>
          <w:szCs w:val="24"/>
        </w:rPr>
        <w:t xml:space="preserve"> kWh.</w:t>
      </w:r>
      <w:r w:rsidRPr="000D1C23">
        <w:rPr>
          <w:rFonts w:ascii="Arial" w:hAnsi="Arial" w:cs="Arial"/>
          <w:sz w:val="24"/>
          <w:szCs w:val="24"/>
        </w:rPr>
        <w:t xml:space="preserve"> </w:t>
      </w:r>
    </w:p>
    <w:p w14:paraId="0C854362" w14:textId="77777777" w:rsidR="00A870BC" w:rsidRPr="00F47A90" w:rsidRDefault="00A870BC" w:rsidP="00661205">
      <w:pPr>
        <w:numPr>
          <w:ilvl w:val="0"/>
          <w:numId w:val="5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Zamawiający, korzystając z prawa opcji, zastrzega sobie prawo do ograniczenia maksymalnej wielkości przedmiotu zamówienia – tj. maksymalnej ilości zamawianego paliw</w:t>
      </w:r>
      <w:r w:rsidR="0000712B" w:rsidRPr="00F47A90">
        <w:rPr>
          <w:rFonts w:ascii="Arial" w:hAnsi="Arial" w:cs="Arial"/>
          <w:sz w:val="24"/>
          <w:szCs w:val="24"/>
        </w:rPr>
        <w:t xml:space="preserve">a gazowego wskazanej w ust. 8, </w:t>
      </w:r>
      <w:r w:rsidRPr="00F47A90">
        <w:rPr>
          <w:rFonts w:ascii="Arial" w:hAnsi="Arial" w:cs="Arial"/>
          <w:sz w:val="24"/>
          <w:szCs w:val="24"/>
        </w:rPr>
        <w:t>a wskutek tego wszystkich z tym związanym parametrów dostaw paliwa g</w:t>
      </w:r>
      <w:r w:rsidR="0000712B" w:rsidRPr="00F47A90">
        <w:rPr>
          <w:rFonts w:ascii="Arial" w:hAnsi="Arial" w:cs="Arial"/>
          <w:sz w:val="24"/>
          <w:szCs w:val="24"/>
        </w:rPr>
        <w:t xml:space="preserve">azowego wskazanych </w:t>
      </w:r>
      <w:r w:rsidRPr="00F47A90">
        <w:rPr>
          <w:rFonts w:ascii="Arial" w:hAnsi="Arial" w:cs="Arial"/>
          <w:sz w:val="24"/>
          <w:szCs w:val="24"/>
        </w:rPr>
        <w:t xml:space="preserve">w Załączniku nr 2 </w:t>
      </w:r>
      <w:r w:rsidR="005A297D" w:rsidRPr="00F47A90">
        <w:rPr>
          <w:rFonts w:ascii="Arial" w:hAnsi="Arial" w:cs="Arial"/>
          <w:sz w:val="24"/>
          <w:szCs w:val="24"/>
        </w:rPr>
        <w:t xml:space="preserve">i 3 </w:t>
      </w:r>
      <w:r w:rsidRPr="00F47A90">
        <w:rPr>
          <w:rFonts w:ascii="Arial" w:hAnsi="Arial" w:cs="Arial"/>
          <w:sz w:val="24"/>
          <w:szCs w:val="24"/>
        </w:rPr>
        <w:t xml:space="preserve">do Umowy, w tym w szczególności dodania i usunięcia punktu odbioru oraz zmiany parametrów dystrybucji gazu, w taki sposób, który może powodować zmniejszenie maksymalnej wartości umowy o nie więcej niż 20 %. Niewykonanie przez Zamawiającego umowy w zakresie pozostałych 20% maksymalnej wartości przedmiotu zamówienia nie wymaga podania przyczyn i nie stanowi podstawy jego odpowiedzialności z tytułu niewykonania lub nienależytego wykonania umowy, </w:t>
      </w:r>
      <w:r w:rsidR="00EF7119">
        <w:rPr>
          <w:rFonts w:ascii="Arial" w:hAnsi="Arial" w:cs="Arial"/>
          <w:sz w:val="24"/>
          <w:szCs w:val="24"/>
        </w:rPr>
        <w:br/>
      </w:r>
      <w:r w:rsidRPr="00F47A90">
        <w:rPr>
          <w:rFonts w:ascii="Arial" w:hAnsi="Arial" w:cs="Arial"/>
          <w:sz w:val="24"/>
          <w:szCs w:val="24"/>
        </w:rPr>
        <w:t xml:space="preserve">a Wykonawcy nie przysługują żadne roszczenia z tego tytułu. Skorzystanie z prawa opcji realizowane jest poprzez złożenie stosownego oświadczenia Zamawiającego </w:t>
      </w:r>
      <w:r w:rsidR="00EF7119">
        <w:rPr>
          <w:rFonts w:ascii="Arial" w:hAnsi="Arial" w:cs="Arial"/>
          <w:sz w:val="24"/>
          <w:szCs w:val="24"/>
        </w:rPr>
        <w:br/>
      </w:r>
      <w:r w:rsidRPr="00F47A90">
        <w:rPr>
          <w:rFonts w:ascii="Arial" w:hAnsi="Arial" w:cs="Arial"/>
          <w:sz w:val="24"/>
          <w:szCs w:val="24"/>
        </w:rPr>
        <w:t xml:space="preserve">w przedmiocie skorzystania z prawa opcji. Zamawiający korzystając z prawa opcji </w:t>
      </w:r>
      <w:r w:rsidRPr="00F47A90">
        <w:rPr>
          <w:rFonts w:ascii="Arial" w:hAnsi="Arial" w:cs="Arial"/>
          <w:sz w:val="24"/>
          <w:szCs w:val="24"/>
        </w:rPr>
        <w:lastRenderedPageBreak/>
        <w:t xml:space="preserve">złoży Wykonawcy pisemne oświadczenie woli w przedmiocie skorzystania z powyższego prawa w określonym przez niego zakresie oraz przedstawi Wykonawcy aktualizację Załącznika nr 2 </w:t>
      </w:r>
      <w:r w:rsidR="000A29C2" w:rsidRPr="00F47A90">
        <w:rPr>
          <w:rFonts w:ascii="Arial" w:hAnsi="Arial" w:cs="Arial"/>
          <w:sz w:val="24"/>
          <w:szCs w:val="24"/>
        </w:rPr>
        <w:t xml:space="preserve">i 3 </w:t>
      </w:r>
      <w:r w:rsidRPr="00F47A90">
        <w:rPr>
          <w:rFonts w:ascii="Arial" w:hAnsi="Arial" w:cs="Arial"/>
          <w:sz w:val="24"/>
          <w:szCs w:val="24"/>
        </w:rPr>
        <w:t>do Umowy</w:t>
      </w:r>
      <w:r w:rsidR="000A29C2" w:rsidRPr="00F47A90">
        <w:rPr>
          <w:rFonts w:ascii="Arial" w:hAnsi="Arial" w:cs="Arial"/>
          <w:sz w:val="24"/>
          <w:szCs w:val="24"/>
        </w:rPr>
        <w:t>.</w:t>
      </w:r>
    </w:p>
    <w:p w14:paraId="6F76B9A0" w14:textId="7DD0185F" w:rsidR="00A870BC" w:rsidRPr="00F47A90" w:rsidRDefault="00A870BC" w:rsidP="00945D38">
      <w:pPr>
        <w:numPr>
          <w:ilvl w:val="0"/>
          <w:numId w:val="5"/>
        </w:numPr>
        <w:spacing w:after="6"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Zamawiający, korzystając z prawa opcji, zastrzega sobie prawo do podwyższenia maksymalnej wielkości przedmiotu zamówienia – tj. maksymalnej ilości zamawianego paliw</w:t>
      </w:r>
      <w:r w:rsidR="0000712B" w:rsidRPr="00F47A90">
        <w:rPr>
          <w:rFonts w:ascii="Arial" w:hAnsi="Arial" w:cs="Arial"/>
          <w:sz w:val="24"/>
          <w:szCs w:val="24"/>
        </w:rPr>
        <w:t xml:space="preserve">a gazowego wskazanej w ust. 8, </w:t>
      </w:r>
      <w:r w:rsidRPr="00F47A90">
        <w:rPr>
          <w:rFonts w:ascii="Arial" w:hAnsi="Arial" w:cs="Arial"/>
          <w:sz w:val="24"/>
          <w:szCs w:val="24"/>
        </w:rPr>
        <w:t>a wskutek tego wszystkich z tym związanym parametrów dos</w:t>
      </w:r>
      <w:r w:rsidR="0000712B" w:rsidRPr="00F47A90">
        <w:rPr>
          <w:rFonts w:ascii="Arial" w:hAnsi="Arial" w:cs="Arial"/>
          <w:sz w:val="24"/>
          <w:szCs w:val="24"/>
        </w:rPr>
        <w:t xml:space="preserve">taw paliwa gazowego wskazanych </w:t>
      </w:r>
      <w:r w:rsidRPr="00F47A90">
        <w:rPr>
          <w:rFonts w:ascii="Arial" w:hAnsi="Arial" w:cs="Arial"/>
          <w:sz w:val="24"/>
          <w:szCs w:val="24"/>
        </w:rPr>
        <w:t xml:space="preserve">w Załączniku nr 2 </w:t>
      </w:r>
      <w:r w:rsidR="000A29C2" w:rsidRPr="00F47A90">
        <w:rPr>
          <w:rFonts w:ascii="Arial" w:hAnsi="Arial" w:cs="Arial"/>
          <w:sz w:val="24"/>
          <w:szCs w:val="24"/>
        </w:rPr>
        <w:t xml:space="preserve">i 3 </w:t>
      </w:r>
      <w:r w:rsidRPr="00F47A90">
        <w:rPr>
          <w:rFonts w:ascii="Arial" w:hAnsi="Arial" w:cs="Arial"/>
          <w:sz w:val="24"/>
          <w:szCs w:val="24"/>
        </w:rPr>
        <w:t>do Umowy, w tym w szczególności dodania i usunięcia punktu odbioru oraz zmiany parametrów dystrybucji gazu, w taki sposób, który może powodować zwiększenie maksymalnej wartości umowy o nie więcej niż 20 %. Niewykonanie przez Zamawiającego umowy w zakresie dodatkowych 20</w:t>
      </w:r>
      <w:r w:rsidR="00FD3AEE">
        <w:rPr>
          <w:rFonts w:ascii="Arial" w:hAnsi="Arial" w:cs="Arial"/>
          <w:sz w:val="24"/>
          <w:szCs w:val="24"/>
        </w:rPr>
        <w:t xml:space="preserve"> </w:t>
      </w:r>
      <w:r w:rsidRPr="00F47A90">
        <w:rPr>
          <w:rFonts w:ascii="Arial" w:hAnsi="Arial" w:cs="Arial"/>
          <w:sz w:val="24"/>
          <w:szCs w:val="24"/>
        </w:rPr>
        <w:t>% maksymalnej wartości przedmiotu zamówienia nie wymaga podania przyczyn i nie stanowi podstawy jego odpowiedzialności z tytułu niewykonania lub nienależytego wykonania umowy, a Wykonawcy nie przysługują żadne roszczenia z tego tytułu. Skorzystanie z prawa opcji realizowane jest poprzez złożenie stosownego oświadczenia Zamawiającego w przedmiocie skorzystania z prawa opcji. Zamawiający korzystając z prawa opcji złoży Wykonawcy pisemne oświadczenie woli w przedmiocie skorzystania z powyższego prawa w określonym przez niego zakresie oraz przedstawi Wykonawcy aktualizację Załącznika nr 2</w:t>
      </w:r>
      <w:r w:rsidR="000A29C2" w:rsidRPr="00F47A90">
        <w:rPr>
          <w:rFonts w:ascii="Arial" w:hAnsi="Arial" w:cs="Arial"/>
          <w:sz w:val="24"/>
          <w:szCs w:val="24"/>
        </w:rPr>
        <w:t xml:space="preserve"> i 3</w:t>
      </w:r>
      <w:r w:rsidRPr="00F47A90">
        <w:rPr>
          <w:rFonts w:ascii="Arial" w:hAnsi="Arial" w:cs="Arial"/>
          <w:sz w:val="24"/>
          <w:szCs w:val="24"/>
        </w:rPr>
        <w:t xml:space="preserve"> do Umowy</w:t>
      </w:r>
      <w:r w:rsidR="000A29C2" w:rsidRPr="00F47A90">
        <w:rPr>
          <w:rFonts w:ascii="Arial" w:hAnsi="Arial" w:cs="Arial"/>
          <w:sz w:val="24"/>
          <w:szCs w:val="24"/>
        </w:rPr>
        <w:t>.</w:t>
      </w:r>
    </w:p>
    <w:p w14:paraId="38BC23B7" w14:textId="77777777" w:rsidR="0000712B" w:rsidRPr="00F47A90" w:rsidRDefault="0000712B" w:rsidP="00776AA2">
      <w:pPr>
        <w:pStyle w:val="Nagwek1"/>
      </w:pPr>
      <w:r w:rsidRPr="00F47A90">
        <w:t>§5</w:t>
      </w:r>
    </w:p>
    <w:p w14:paraId="24B2EF3C" w14:textId="77777777" w:rsidR="00A870BC" w:rsidRPr="00F47A90" w:rsidRDefault="00A870BC" w:rsidP="00776AA2">
      <w:pPr>
        <w:pStyle w:val="Nagwek1"/>
      </w:pPr>
      <w:r w:rsidRPr="00F47A90">
        <w:t>ZOBOWIĄZANIA STRON</w:t>
      </w:r>
    </w:p>
    <w:p w14:paraId="7F909CC5" w14:textId="77777777" w:rsidR="00A870BC" w:rsidRPr="00F47A90" w:rsidRDefault="00A870BC" w:rsidP="00661205">
      <w:pPr>
        <w:numPr>
          <w:ilvl w:val="0"/>
          <w:numId w:val="6"/>
        </w:numPr>
        <w:spacing w:line="360" w:lineRule="auto"/>
        <w:ind w:left="0" w:right="7" w:hanging="358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W ramach niniejszej Umowy Wykonawca zobowiązany jest do: </w:t>
      </w:r>
    </w:p>
    <w:p w14:paraId="69DB38CF" w14:textId="607B4B5A" w:rsidR="00A870BC" w:rsidRPr="00F47A90" w:rsidRDefault="00A870BC" w:rsidP="00661205">
      <w:pPr>
        <w:numPr>
          <w:ilvl w:val="1"/>
          <w:numId w:val="6"/>
        </w:numPr>
        <w:spacing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zapewnienia nieprzerwanych (ciągłych) dostaw paliwa gazowego do pun</w:t>
      </w:r>
      <w:r w:rsidR="004E2BCC" w:rsidRPr="00F47A90">
        <w:rPr>
          <w:rFonts w:ascii="Arial" w:hAnsi="Arial" w:cs="Arial"/>
          <w:sz w:val="24"/>
          <w:szCs w:val="24"/>
        </w:rPr>
        <w:t>kt</w:t>
      </w:r>
      <w:r w:rsidR="004C5145">
        <w:rPr>
          <w:rFonts w:ascii="Arial" w:hAnsi="Arial" w:cs="Arial"/>
          <w:sz w:val="24"/>
          <w:szCs w:val="24"/>
        </w:rPr>
        <w:t>u</w:t>
      </w:r>
      <w:r w:rsidR="004E2BCC" w:rsidRPr="00F47A90">
        <w:rPr>
          <w:rFonts w:ascii="Arial" w:hAnsi="Arial" w:cs="Arial"/>
          <w:sz w:val="24"/>
          <w:szCs w:val="24"/>
        </w:rPr>
        <w:t xml:space="preserve"> obioru wskazan</w:t>
      </w:r>
      <w:r w:rsidR="004C5145">
        <w:rPr>
          <w:rFonts w:ascii="Arial" w:hAnsi="Arial" w:cs="Arial"/>
          <w:sz w:val="24"/>
          <w:szCs w:val="24"/>
        </w:rPr>
        <w:t>ego</w:t>
      </w:r>
      <w:r w:rsidR="004E2BCC" w:rsidRPr="00F47A90">
        <w:rPr>
          <w:rFonts w:ascii="Arial" w:hAnsi="Arial" w:cs="Arial"/>
          <w:sz w:val="24"/>
          <w:szCs w:val="24"/>
        </w:rPr>
        <w:t xml:space="preserve"> i</w:t>
      </w:r>
      <w:r w:rsidRPr="00F47A90">
        <w:rPr>
          <w:rFonts w:ascii="Arial" w:hAnsi="Arial" w:cs="Arial"/>
          <w:sz w:val="24"/>
          <w:szCs w:val="24"/>
        </w:rPr>
        <w:t xml:space="preserve"> opisan</w:t>
      </w:r>
      <w:r w:rsidR="004C5145">
        <w:rPr>
          <w:rFonts w:ascii="Arial" w:hAnsi="Arial" w:cs="Arial"/>
          <w:sz w:val="24"/>
          <w:szCs w:val="24"/>
        </w:rPr>
        <w:t>ego</w:t>
      </w:r>
      <w:r w:rsidRPr="00F47A90">
        <w:rPr>
          <w:rFonts w:ascii="Arial" w:hAnsi="Arial" w:cs="Arial"/>
          <w:sz w:val="24"/>
          <w:szCs w:val="24"/>
        </w:rPr>
        <w:t xml:space="preserve"> w Załączniku nr 2 </w:t>
      </w:r>
      <w:r w:rsidR="00672576" w:rsidRPr="00F47A90">
        <w:rPr>
          <w:rFonts w:ascii="Arial" w:hAnsi="Arial" w:cs="Arial"/>
          <w:sz w:val="24"/>
          <w:szCs w:val="24"/>
        </w:rPr>
        <w:t xml:space="preserve">i 3 </w:t>
      </w:r>
      <w:r w:rsidRPr="00F47A90">
        <w:rPr>
          <w:rFonts w:ascii="Arial" w:hAnsi="Arial" w:cs="Arial"/>
          <w:sz w:val="24"/>
          <w:szCs w:val="24"/>
        </w:rPr>
        <w:t xml:space="preserve">do Umowy oraz zapewnienia należytego wykonywania usług związanych z dystrybucją gazu ziemnego; </w:t>
      </w:r>
    </w:p>
    <w:p w14:paraId="1A1F5829" w14:textId="77777777" w:rsidR="00A870BC" w:rsidRPr="00F47A90" w:rsidRDefault="00A870BC" w:rsidP="00661205">
      <w:pPr>
        <w:numPr>
          <w:ilvl w:val="1"/>
          <w:numId w:val="6"/>
        </w:numPr>
        <w:spacing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uzyskiwania za pośrednictwem OSD danych z urządzeń pomiarowych oraz dokonywania na tej podstawie rozliczeń z Zamawiającym za pobrane paliwo gazowe; </w:t>
      </w:r>
    </w:p>
    <w:p w14:paraId="3F85D325" w14:textId="0E47EFF3" w:rsidR="00A870BC" w:rsidRDefault="00A870BC" w:rsidP="00661205">
      <w:pPr>
        <w:numPr>
          <w:ilvl w:val="1"/>
          <w:numId w:val="6"/>
        </w:numPr>
        <w:spacing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dokonywania z OSD wszelkich wymaganych uzgodnień i ustaleń związanych z realizacją niniejszej umowy i jej zmianami; </w:t>
      </w:r>
    </w:p>
    <w:p w14:paraId="78CCF758" w14:textId="4DA89D27" w:rsidR="00486B50" w:rsidRPr="00F47A90" w:rsidRDefault="00FA38CC" w:rsidP="00661205">
      <w:pPr>
        <w:numPr>
          <w:ilvl w:val="1"/>
          <w:numId w:val="6"/>
        </w:numPr>
        <w:spacing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486B50">
        <w:rPr>
          <w:rFonts w:ascii="Arial" w:hAnsi="Arial" w:cs="Arial"/>
          <w:sz w:val="24"/>
          <w:szCs w:val="24"/>
        </w:rPr>
        <w:t>złożenia OSD, w imieniu własnym i Zamawiającego zgłoszenia o zawarciu niniejszej Umowy</w:t>
      </w:r>
    </w:p>
    <w:p w14:paraId="0C01F967" w14:textId="325D8405" w:rsidR="00A870BC" w:rsidRDefault="00A870BC" w:rsidP="00661205">
      <w:pPr>
        <w:numPr>
          <w:ilvl w:val="1"/>
          <w:numId w:val="6"/>
        </w:numPr>
        <w:spacing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lastRenderedPageBreak/>
        <w:t xml:space="preserve">realizacji innych obowiązków wynikających z niniejszej Umowy. </w:t>
      </w:r>
    </w:p>
    <w:p w14:paraId="489E8C15" w14:textId="0614A0A0" w:rsidR="00EA479D" w:rsidRPr="00F47A90" w:rsidRDefault="00EA479D" w:rsidP="00EA479D">
      <w:pPr>
        <w:spacing w:line="360" w:lineRule="auto"/>
        <w:ind w:left="1" w:right="7" w:firstLine="0"/>
        <w:jc w:val="left"/>
        <w:rPr>
          <w:rFonts w:ascii="Arial" w:hAnsi="Arial" w:cs="Arial"/>
          <w:sz w:val="24"/>
          <w:szCs w:val="24"/>
        </w:rPr>
      </w:pPr>
      <w:r w:rsidRPr="00EA479D">
        <w:rPr>
          <w:rFonts w:ascii="Arial" w:hAnsi="Arial" w:cs="Arial"/>
          <w:sz w:val="24"/>
          <w:szCs w:val="24"/>
        </w:rPr>
        <w:t xml:space="preserve">Czynności opisane w pkt </w:t>
      </w:r>
      <w:r>
        <w:rPr>
          <w:rFonts w:ascii="Arial" w:hAnsi="Arial" w:cs="Arial"/>
          <w:sz w:val="24"/>
          <w:szCs w:val="24"/>
        </w:rPr>
        <w:t>4</w:t>
      </w:r>
      <w:r w:rsidRPr="00EA479D">
        <w:rPr>
          <w:rFonts w:ascii="Arial" w:hAnsi="Arial" w:cs="Arial"/>
          <w:sz w:val="24"/>
          <w:szCs w:val="24"/>
        </w:rPr>
        <w:t xml:space="preserve">) Wykonawca podejmie bez zbędnej zwłoki, w terminie umożliwiającym rozpoczęcie dostaw zgodnie z </w:t>
      </w:r>
      <w:r>
        <w:rPr>
          <w:rFonts w:ascii="Arial" w:hAnsi="Arial" w:cs="Arial"/>
          <w:sz w:val="24"/>
          <w:szCs w:val="24"/>
        </w:rPr>
        <w:t xml:space="preserve">zapisami Umowy. </w:t>
      </w:r>
      <w:r w:rsidRPr="00EA479D">
        <w:rPr>
          <w:rFonts w:ascii="Arial" w:hAnsi="Arial" w:cs="Arial"/>
          <w:sz w:val="24"/>
          <w:szCs w:val="24"/>
        </w:rPr>
        <w:t xml:space="preserve">W razie potrzeby na wniosek Wykonawcy, Zamawiający udzieli Wykonawcy stosownych </w:t>
      </w:r>
      <w:r>
        <w:rPr>
          <w:rFonts w:ascii="Arial" w:hAnsi="Arial" w:cs="Arial"/>
          <w:sz w:val="24"/>
          <w:szCs w:val="24"/>
        </w:rPr>
        <w:t>p</w:t>
      </w:r>
      <w:r w:rsidRPr="00EA479D">
        <w:rPr>
          <w:rFonts w:ascii="Arial" w:hAnsi="Arial" w:cs="Arial"/>
          <w:sz w:val="24"/>
          <w:szCs w:val="24"/>
        </w:rPr>
        <w:t xml:space="preserve">ełnomocnictw w tym zakresie.  </w:t>
      </w:r>
    </w:p>
    <w:p w14:paraId="588C5750" w14:textId="75C787AB" w:rsidR="00A870BC" w:rsidRPr="00F47A90" w:rsidRDefault="00A870BC" w:rsidP="00661205">
      <w:pPr>
        <w:numPr>
          <w:ilvl w:val="0"/>
          <w:numId w:val="6"/>
        </w:numPr>
        <w:spacing w:line="360" w:lineRule="auto"/>
        <w:ind w:left="0" w:right="7" w:hanging="358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W przypadku zaistnienia okoliczności opóźniających </w:t>
      </w:r>
      <w:r w:rsidR="0034504E">
        <w:rPr>
          <w:rFonts w:ascii="Arial" w:hAnsi="Arial" w:cs="Arial"/>
          <w:sz w:val="24"/>
          <w:szCs w:val="24"/>
        </w:rPr>
        <w:t>dostawę gazu</w:t>
      </w:r>
      <w:r w:rsidRPr="00F47A90">
        <w:rPr>
          <w:rFonts w:ascii="Arial" w:hAnsi="Arial" w:cs="Arial"/>
          <w:sz w:val="24"/>
          <w:szCs w:val="24"/>
        </w:rPr>
        <w:t xml:space="preserve">, Wykonawca niezwłocznie poinformuje o tym fakcie Zamawiającego w formie pisemnej (pocztą tradycyjną), lub e-mailem na adres  </w:t>
      </w:r>
      <w:hyperlink r:id="rId9" w:history="1">
        <w:r w:rsidR="00AA7DF1" w:rsidRPr="004A64BD">
          <w:rPr>
            <w:rStyle w:val="Hipercze"/>
            <w:rFonts w:ascii="Arial" w:hAnsi="Arial" w:cs="Arial"/>
            <w:sz w:val="24"/>
            <w:szCs w:val="24"/>
          </w:rPr>
          <w:t>gospodarczy@krakow.so.gov.pl</w:t>
        </w:r>
      </w:hyperlink>
      <w:r w:rsidR="00AA7DF1">
        <w:rPr>
          <w:rFonts w:ascii="Arial" w:hAnsi="Arial" w:cs="Arial"/>
          <w:sz w:val="24"/>
          <w:szCs w:val="24"/>
        </w:rPr>
        <w:t xml:space="preserve"> </w:t>
      </w:r>
    </w:p>
    <w:p w14:paraId="1AFE743A" w14:textId="77777777" w:rsidR="00A870BC" w:rsidRPr="00F47A90" w:rsidRDefault="00A870BC" w:rsidP="00661205">
      <w:pPr>
        <w:numPr>
          <w:ilvl w:val="0"/>
          <w:numId w:val="6"/>
        </w:numPr>
        <w:spacing w:line="360" w:lineRule="auto"/>
        <w:ind w:left="0" w:right="7" w:hanging="358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Wykonawca zobowiązany jest także do: </w:t>
      </w:r>
    </w:p>
    <w:p w14:paraId="2EBD9895" w14:textId="77777777" w:rsidR="00A870BC" w:rsidRPr="00F47A90" w:rsidRDefault="00A870BC" w:rsidP="00661205">
      <w:pPr>
        <w:numPr>
          <w:ilvl w:val="1"/>
          <w:numId w:val="6"/>
        </w:numPr>
        <w:spacing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zapewnienia, na żądanie Zamawiającego, sprawdzenia przez OSD prawidłowości działania układu pomiarowego, którego właścicielem jest OSD, </w:t>
      </w:r>
      <w:r w:rsidR="002368A6">
        <w:rPr>
          <w:rFonts w:ascii="Arial" w:hAnsi="Arial" w:cs="Arial"/>
          <w:sz w:val="24"/>
          <w:szCs w:val="24"/>
        </w:rPr>
        <w:br/>
      </w:r>
      <w:r w:rsidRPr="00F47A90">
        <w:rPr>
          <w:rFonts w:ascii="Arial" w:hAnsi="Arial" w:cs="Arial"/>
          <w:sz w:val="24"/>
          <w:szCs w:val="24"/>
        </w:rPr>
        <w:t xml:space="preserve">w terminie 14 dni od zgłoszenia, </w:t>
      </w:r>
    </w:p>
    <w:p w14:paraId="3A9358DB" w14:textId="77777777" w:rsidR="00A870BC" w:rsidRPr="00F47A90" w:rsidRDefault="00A870BC" w:rsidP="00661205">
      <w:pPr>
        <w:numPr>
          <w:ilvl w:val="1"/>
          <w:numId w:val="6"/>
        </w:numPr>
        <w:spacing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zapewnienia, na żądanie Zamawiającego, zlecenia przez OSD niezależnemu laboratorium posiadającemu wymaganą akredytację sprawdzenia prawidłowości działania układu pomiarowego, w terminie 7 dni od dnia zgłoszenia żądania oraz umożliwienia Zamawiającemu zlecenia wykonania dodatkowej ekspertyzy </w:t>
      </w:r>
      <w:r w:rsidR="002368A6">
        <w:rPr>
          <w:rFonts w:ascii="Arial" w:hAnsi="Arial" w:cs="Arial"/>
          <w:sz w:val="24"/>
          <w:szCs w:val="24"/>
        </w:rPr>
        <w:br/>
      </w:r>
      <w:r w:rsidRPr="00F47A90">
        <w:rPr>
          <w:rFonts w:ascii="Arial" w:hAnsi="Arial" w:cs="Arial"/>
          <w:sz w:val="24"/>
          <w:szCs w:val="24"/>
        </w:rPr>
        <w:t xml:space="preserve">w terminie 30 dni od daty otrzymania wyniku badania laboratoryjnego, </w:t>
      </w:r>
    </w:p>
    <w:p w14:paraId="41C4A366" w14:textId="77777777" w:rsidR="00A870BC" w:rsidRPr="00F47A90" w:rsidRDefault="00A870BC" w:rsidP="00661205">
      <w:pPr>
        <w:numPr>
          <w:ilvl w:val="1"/>
          <w:numId w:val="6"/>
        </w:numPr>
        <w:spacing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zapewnienia sprawdzenia przez OSD dotrzymania parametrów jakościowych paliwa gazowego, wykonując odpowiednie pomiary, a w przypadku stwierdzenia niezgodności jakości paliwa gazowego z Umową, pokrycia kosztów badań oraz udzielenia stosownej bonifikaty, o której mowa w § 6, </w:t>
      </w:r>
    </w:p>
    <w:p w14:paraId="2FBD51BA" w14:textId="77777777" w:rsidR="00A870BC" w:rsidRPr="00F47A90" w:rsidRDefault="00A870BC" w:rsidP="00661205">
      <w:pPr>
        <w:numPr>
          <w:ilvl w:val="0"/>
          <w:numId w:val="6"/>
        </w:numPr>
        <w:spacing w:line="360" w:lineRule="auto"/>
        <w:ind w:left="0" w:right="7" w:hanging="358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W zakresie zapewnienia standardów jakościowych obsługi odbiorców, Wykonawca zobowiązany jest do: </w:t>
      </w:r>
    </w:p>
    <w:p w14:paraId="0CF525F7" w14:textId="77777777" w:rsidR="00A870BC" w:rsidRPr="00F47A90" w:rsidRDefault="00A870BC" w:rsidP="00661205">
      <w:pPr>
        <w:numPr>
          <w:ilvl w:val="1"/>
          <w:numId w:val="6"/>
        </w:numPr>
        <w:spacing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przyjmowania i rozpatrywania zgłoszeń lub reklamacji dotyczących dostarczania paliwa gazowego, w tym w szczególności jego parametrów jakościowych oraz wywiązywania się z obowiązków wynikających z Umowy; </w:t>
      </w:r>
    </w:p>
    <w:p w14:paraId="33BE1C98" w14:textId="77777777" w:rsidR="00A870BC" w:rsidRPr="00F47A90" w:rsidRDefault="00A870BC" w:rsidP="00661205">
      <w:pPr>
        <w:numPr>
          <w:ilvl w:val="1"/>
          <w:numId w:val="6"/>
        </w:numPr>
        <w:spacing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przyjmowania i rozpatrywania zgłoszeń lub reklamacji dotyczących faktur i innych dokumentów rozliczeniowych, w terminie do 14 dni od dnia zgłoszenia; </w:t>
      </w:r>
    </w:p>
    <w:p w14:paraId="1F5BBEF9" w14:textId="77777777" w:rsidR="00A870BC" w:rsidRPr="00F47A90" w:rsidRDefault="00A870BC" w:rsidP="00661205">
      <w:pPr>
        <w:numPr>
          <w:ilvl w:val="1"/>
          <w:numId w:val="6"/>
        </w:numPr>
        <w:spacing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dokonywania korekt rozliczeń w przypadku stwierdzenia nieprawidłowości </w:t>
      </w:r>
      <w:r w:rsidR="0079649D">
        <w:rPr>
          <w:rFonts w:ascii="Arial" w:hAnsi="Arial" w:cs="Arial"/>
          <w:sz w:val="24"/>
          <w:szCs w:val="24"/>
        </w:rPr>
        <w:br/>
      </w:r>
      <w:r w:rsidRPr="00F47A90">
        <w:rPr>
          <w:rFonts w:ascii="Arial" w:hAnsi="Arial" w:cs="Arial"/>
          <w:sz w:val="24"/>
          <w:szCs w:val="24"/>
        </w:rPr>
        <w:t xml:space="preserve">w zainstalowaniu lub działaniu układu pomiarowego oraz w przypadku przyjęcia do rozliczeń błędnych odczytów wskazań układu pomiarowego, </w:t>
      </w:r>
    </w:p>
    <w:p w14:paraId="1DBA2270" w14:textId="77777777" w:rsidR="00A870BC" w:rsidRPr="00F47A90" w:rsidRDefault="00A870BC" w:rsidP="00661205">
      <w:pPr>
        <w:numPr>
          <w:ilvl w:val="1"/>
          <w:numId w:val="6"/>
        </w:numPr>
        <w:spacing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udzielania informacji w sprawie rozliczeń, w tym obowiązujących Taryf OSD, </w:t>
      </w:r>
    </w:p>
    <w:p w14:paraId="08C7DD36" w14:textId="77777777" w:rsidR="00A870BC" w:rsidRPr="00F47A90" w:rsidRDefault="00A870BC" w:rsidP="00661205">
      <w:pPr>
        <w:numPr>
          <w:ilvl w:val="1"/>
          <w:numId w:val="6"/>
        </w:numPr>
        <w:spacing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lastRenderedPageBreak/>
        <w:t xml:space="preserve">rozpatrywania i udzielania bonifikat, zgodnie z postanowieniami Umowy i przepisów prawa. </w:t>
      </w:r>
    </w:p>
    <w:p w14:paraId="767E0EC5" w14:textId="77777777" w:rsidR="00A870BC" w:rsidRPr="00F47A90" w:rsidRDefault="00A870BC" w:rsidP="00661205">
      <w:pPr>
        <w:numPr>
          <w:ilvl w:val="0"/>
          <w:numId w:val="6"/>
        </w:numPr>
        <w:spacing w:line="360" w:lineRule="auto"/>
        <w:ind w:left="0" w:right="7" w:hanging="358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Zgłoszenia lub reklamacje Zamawiający składał będzie Wykonawcy za pośrednictwem poczty elektronicznej lub korespondencyjnie, zgodnie z danymi kontaktowymi określonymi w Umowie. </w:t>
      </w:r>
    </w:p>
    <w:p w14:paraId="5D099792" w14:textId="77777777" w:rsidR="00A870BC" w:rsidRPr="00F47A90" w:rsidRDefault="00A870BC" w:rsidP="00661205">
      <w:pPr>
        <w:numPr>
          <w:ilvl w:val="0"/>
          <w:numId w:val="6"/>
        </w:numPr>
        <w:spacing w:line="360" w:lineRule="auto"/>
        <w:ind w:left="0" w:right="7" w:hanging="358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Na podstawie niniejszej Umowy i w ramach cen wskazanych w ofercie, Wykonawca zobowiązuje się do zapewnienia bilansowania handlowego w zakresie sprzedaży paliwa gazowego. Tym samym </w:t>
      </w:r>
      <w:r w:rsidR="0047071F" w:rsidRPr="00F47A90">
        <w:rPr>
          <w:rFonts w:ascii="Arial" w:hAnsi="Arial" w:cs="Arial"/>
          <w:sz w:val="24"/>
          <w:szCs w:val="24"/>
        </w:rPr>
        <w:t>Wykonawca zwalnia Zamawiającego</w:t>
      </w:r>
      <w:r w:rsidRPr="00F47A90">
        <w:rPr>
          <w:rFonts w:ascii="Arial" w:hAnsi="Arial" w:cs="Arial"/>
          <w:sz w:val="24"/>
          <w:szCs w:val="24"/>
        </w:rPr>
        <w:t xml:space="preserve"> z wszelkich kosztów i obowiązków związanych z bilansowaniem handlowym. </w:t>
      </w:r>
    </w:p>
    <w:p w14:paraId="5408AD8E" w14:textId="77777777" w:rsidR="00A870BC" w:rsidRPr="00F47A90" w:rsidRDefault="00A870BC" w:rsidP="00661205">
      <w:pPr>
        <w:numPr>
          <w:ilvl w:val="0"/>
          <w:numId w:val="6"/>
        </w:numPr>
        <w:spacing w:line="360" w:lineRule="auto"/>
        <w:ind w:left="0" w:right="7" w:hanging="358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Wykonawca ponosi wyłączną odpowiedzialność za szkody spowodowane osobom trzecim, powstał</w:t>
      </w:r>
      <w:r w:rsidR="00E34DFE">
        <w:rPr>
          <w:rFonts w:ascii="Arial" w:hAnsi="Arial" w:cs="Arial"/>
          <w:sz w:val="24"/>
          <w:szCs w:val="24"/>
        </w:rPr>
        <w:t>e</w:t>
      </w:r>
      <w:r w:rsidRPr="00F47A90">
        <w:rPr>
          <w:rFonts w:ascii="Arial" w:hAnsi="Arial" w:cs="Arial"/>
          <w:sz w:val="24"/>
          <w:szCs w:val="24"/>
        </w:rPr>
        <w:t xml:space="preserve"> w związku z realizacją przez Wykonawcę niniejszej Umowy. </w:t>
      </w:r>
    </w:p>
    <w:p w14:paraId="6BF7018A" w14:textId="77777777" w:rsidR="00A870BC" w:rsidRPr="00F47A90" w:rsidRDefault="00A870BC" w:rsidP="00661205">
      <w:pPr>
        <w:numPr>
          <w:ilvl w:val="0"/>
          <w:numId w:val="6"/>
        </w:numPr>
        <w:spacing w:line="360" w:lineRule="auto"/>
        <w:ind w:left="0" w:right="7" w:hanging="358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Wykonawca pozostaje administratorem danych osobowych przetwarzanych </w:t>
      </w:r>
      <w:r w:rsidR="0079649D">
        <w:rPr>
          <w:rFonts w:ascii="Arial" w:hAnsi="Arial" w:cs="Arial"/>
          <w:sz w:val="24"/>
          <w:szCs w:val="24"/>
        </w:rPr>
        <w:br/>
      </w:r>
      <w:r w:rsidRPr="00F47A90">
        <w:rPr>
          <w:rFonts w:ascii="Arial" w:hAnsi="Arial" w:cs="Arial"/>
          <w:sz w:val="24"/>
          <w:szCs w:val="24"/>
        </w:rPr>
        <w:t xml:space="preserve">w związku z wykonaniem niniejszej Umowy. Wykonawca zobowiązuje się przetwarzać dane osobowe zgodnie z prawem, w tym zwłaszcza zobowiązuje się do: </w:t>
      </w:r>
    </w:p>
    <w:p w14:paraId="7E030CFB" w14:textId="085D6CB5" w:rsidR="00A870BC" w:rsidRPr="00F47A90" w:rsidRDefault="00A870BC" w:rsidP="00661205">
      <w:pPr>
        <w:numPr>
          <w:ilvl w:val="1"/>
          <w:numId w:val="6"/>
        </w:numPr>
        <w:spacing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stosowania środków technicznych i organizacyjnych, które zapewniają ochronę danych osobowych przetwarzanych w związku z realizacją Umowy, mają na względzie zabezpieczenia tych danych przed ich przypadkowym udostępnieniem osobom nieupoważnionym, utratą, uszkodzeniem, zmianą lub zniszczeniem, jak </w:t>
      </w:r>
      <w:r w:rsidR="0079649D">
        <w:rPr>
          <w:rFonts w:ascii="Arial" w:hAnsi="Arial" w:cs="Arial"/>
          <w:sz w:val="24"/>
          <w:szCs w:val="24"/>
        </w:rPr>
        <w:br/>
      </w:r>
      <w:r w:rsidRPr="00F47A90">
        <w:rPr>
          <w:rFonts w:ascii="Arial" w:hAnsi="Arial" w:cs="Arial"/>
          <w:sz w:val="24"/>
          <w:szCs w:val="24"/>
        </w:rPr>
        <w:t xml:space="preserve">i inną ingerencją przez osobę nieupoważnioną oraz podjęcia wszelkich innych środków przewidzianych przepisami prawa, w tym w szczególności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z 2016 r. Nr 119, str. 1 z późn. zm.- dalej jako RODO); </w:t>
      </w:r>
    </w:p>
    <w:p w14:paraId="5615F125" w14:textId="77777777" w:rsidR="00A870BC" w:rsidRPr="00F47A90" w:rsidRDefault="00A870BC" w:rsidP="00661205">
      <w:pPr>
        <w:numPr>
          <w:ilvl w:val="1"/>
          <w:numId w:val="6"/>
        </w:numPr>
        <w:spacing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dopuszczenia do przetwarzania danych osobowych wyłącznie osób należycie upoważnio</w:t>
      </w:r>
      <w:r w:rsidR="007E5DFA" w:rsidRPr="00F47A90">
        <w:rPr>
          <w:rFonts w:ascii="Arial" w:hAnsi="Arial" w:cs="Arial"/>
          <w:sz w:val="24"/>
          <w:szCs w:val="24"/>
        </w:rPr>
        <w:t xml:space="preserve">nych </w:t>
      </w:r>
      <w:r w:rsidRPr="00F47A90">
        <w:rPr>
          <w:rFonts w:ascii="Arial" w:hAnsi="Arial" w:cs="Arial"/>
          <w:sz w:val="24"/>
          <w:szCs w:val="24"/>
        </w:rPr>
        <w:t xml:space="preserve">i zobowiązanych do zachowania poufności tych danych, udzielania indywidualnych upoważnień do przetwarzania danych osobowych oraz prowadzenia ewidencji tych osób; </w:t>
      </w:r>
    </w:p>
    <w:p w14:paraId="22D0EAF1" w14:textId="77777777" w:rsidR="00A870BC" w:rsidRPr="00F47A90" w:rsidRDefault="00A870BC" w:rsidP="00661205">
      <w:pPr>
        <w:numPr>
          <w:ilvl w:val="1"/>
          <w:numId w:val="6"/>
        </w:numPr>
        <w:spacing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prowadzenia dokumentacji w szczególności dokumentującej i opisującej sposób przetwarzania danych osobowych oraz zastosowane środki bezpieczeństwa danych osobowych; </w:t>
      </w:r>
    </w:p>
    <w:p w14:paraId="43D1D281" w14:textId="77777777" w:rsidR="00A870BC" w:rsidRPr="00F47A90" w:rsidRDefault="00A870BC" w:rsidP="00661205">
      <w:pPr>
        <w:numPr>
          <w:ilvl w:val="1"/>
          <w:numId w:val="6"/>
        </w:numPr>
        <w:spacing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lastRenderedPageBreak/>
        <w:t xml:space="preserve">wdrażania odpowiednich środków technicznych i organizacyjnych zapewniających zgodność przetwarzania danych osobowych z przepisami prawa oraz możliwość kontroli przetwarzania danych osobowych; </w:t>
      </w:r>
    </w:p>
    <w:p w14:paraId="6385661E" w14:textId="77777777" w:rsidR="00A870BC" w:rsidRPr="00F47A90" w:rsidRDefault="00A870BC" w:rsidP="00661205">
      <w:pPr>
        <w:numPr>
          <w:ilvl w:val="1"/>
          <w:numId w:val="6"/>
        </w:numPr>
        <w:spacing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odbieranie odpowiednich i wymaganych przepisami prawa zgód i oświadczeń od osób, których dane osobowe są przez Wykonawcę przetwarzane w związku z realizacją Umowy oraz wykonanie obowiązków informacyjnych, o których mowa w art. 13 i 14 RODO; </w:t>
      </w:r>
    </w:p>
    <w:p w14:paraId="0FAB8323" w14:textId="77777777" w:rsidR="00A870BC" w:rsidRPr="00F47A90" w:rsidRDefault="00A870BC" w:rsidP="00661205">
      <w:pPr>
        <w:numPr>
          <w:ilvl w:val="1"/>
          <w:numId w:val="6"/>
        </w:numPr>
        <w:spacing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dostosowania zasad przetwarzania danych osobowych do obowiązujących przepisów w przypadku ich zmiany; </w:t>
      </w:r>
    </w:p>
    <w:p w14:paraId="41D2A151" w14:textId="77777777" w:rsidR="00A870BC" w:rsidRPr="00F47A90" w:rsidRDefault="00925374" w:rsidP="00661205">
      <w:pPr>
        <w:numPr>
          <w:ilvl w:val="1"/>
          <w:numId w:val="6"/>
        </w:numPr>
        <w:spacing w:after="6"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uzyskania zgod</w:t>
      </w:r>
      <w:r w:rsidR="00A870BC" w:rsidRPr="00F47A90">
        <w:rPr>
          <w:rFonts w:ascii="Arial" w:hAnsi="Arial" w:cs="Arial"/>
          <w:sz w:val="24"/>
          <w:szCs w:val="24"/>
        </w:rPr>
        <w:t xml:space="preserve">y Zamawiającego przed powierzeniem przetwarzania danych osobowych przez podmiot trzeci, których przetwarzanie </w:t>
      </w:r>
      <w:r w:rsidR="00200F8D">
        <w:rPr>
          <w:rFonts w:ascii="Arial" w:hAnsi="Arial" w:cs="Arial"/>
          <w:sz w:val="24"/>
          <w:szCs w:val="24"/>
        </w:rPr>
        <w:t xml:space="preserve">pozostaje w związku </w:t>
      </w:r>
      <w:r w:rsidR="0079649D">
        <w:rPr>
          <w:rFonts w:ascii="Arial" w:hAnsi="Arial" w:cs="Arial"/>
          <w:sz w:val="24"/>
          <w:szCs w:val="24"/>
        </w:rPr>
        <w:br/>
      </w:r>
      <w:r w:rsidR="00200F8D">
        <w:rPr>
          <w:rFonts w:ascii="Arial" w:hAnsi="Arial" w:cs="Arial"/>
          <w:sz w:val="24"/>
          <w:szCs w:val="24"/>
        </w:rPr>
        <w:t>z realizacją</w:t>
      </w:r>
      <w:r w:rsidR="00A870BC" w:rsidRPr="00F47A90">
        <w:rPr>
          <w:rFonts w:ascii="Arial" w:hAnsi="Arial" w:cs="Arial"/>
          <w:sz w:val="24"/>
          <w:szCs w:val="24"/>
        </w:rPr>
        <w:t xml:space="preserve"> Umowy. </w:t>
      </w:r>
    </w:p>
    <w:p w14:paraId="488384D4" w14:textId="77777777" w:rsidR="00A870BC" w:rsidRPr="00F47A90" w:rsidRDefault="00A870BC" w:rsidP="00661205">
      <w:pPr>
        <w:numPr>
          <w:ilvl w:val="0"/>
          <w:numId w:val="6"/>
        </w:numPr>
        <w:spacing w:after="7" w:line="360" w:lineRule="auto"/>
        <w:ind w:left="0" w:right="7" w:hanging="358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W przypadku zawinionego przez Wykonawcę naruszenia ochrony danych osobowych, Wykonawca ponosi pełną odpowiedzialność za skutki tego naruszenia, w tym Wykonawca zobowiązuje się do zaspokojenia roszczeń osób, których prawa zostały naruszone.  </w:t>
      </w:r>
    </w:p>
    <w:p w14:paraId="788BA223" w14:textId="77777777" w:rsidR="00A870BC" w:rsidRPr="00F47A90" w:rsidRDefault="00A870BC" w:rsidP="00661205">
      <w:pPr>
        <w:numPr>
          <w:ilvl w:val="0"/>
          <w:numId w:val="6"/>
        </w:numPr>
        <w:spacing w:line="360" w:lineRule="auto"/>
        <w:ind w:left="0" w:right="7" w:hanging="358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Zamawiający zobowiązuje się do: </w:t>
      </w:r>
    </w:p>
    <w:p w14:paraId="1FD812DA" w14:textId="77777777" w:rsidR="00A870BC" w:rsidRPr="00F47A90" w:rsidRDefault="00A870BC" w:rsidP="00661205">
      <w:pPr>
        <w:numPr>
          <w:ilvl w:val="1"/>
          <w:numId w:val="6"/>
        </w:numPr>
        <w:spacing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pobierania paliwa gazowego zgodnie z obowiązującymi przepisami i warunkami Umowy; </w:t>
      </w:r>
    </w:p>
    <w:p w14:paraId="3F57EBAB" w14:textId="03A3CF1E" w:rsidR="00A870BC" w:rsidRPr="00F47A90" w:rsidRDefault="00A870BC" w:rsidP="00661205">
      <w:pPr>
        <w:numPr>
          <w:ilvl w:val="1"/>
          <w:numId w:val="6"/>
        </w:numPr>
        <w:spacing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terminowego regulowania należności związanych z wykonaniem niniejszej Umowy; </w:t>
      </w:r>
    </w:p>
    <w:p w14:paraId="2AF8DAFC" w14:textId="77777777" w:rsidR="00A870BC" w:rsidRPr="00F47A90" w:rsidRDefault="00A870BC" w:rsidP="00661205">
      <w:pPr>
        <w:numPr>
          <w:ilvl w:val="1"/>
          <w:numId w:val="6"/>
        </w:numPr>
        <w:spacing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przestrzegania zapisów Prawa energetycznego, Taryfy OSD oraz IRiESD; </w:t>
      </w:r>
    </w:p>
    <w:p w14:paraId="27F5C38D" w14:textId="77777777" w:rsidR="00A870BC" w:rsidRPr="00F47A90" w:rsidRDefault="00A870BC" w:rsidP="00661205">
      <w:pPr>
        <w:numPr>
          <w:ilvl w:val="1"/>
          <w:numId w:val="6"/>
        </w:numPr>
        <w:spacing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zawiadomienia Wykonawcy o zmianie celu zużycia paliwa gazowego, które może mieć wpływ na obowiązki i uprawnienia wynikające z przepisów prawa podatkowego; </w:t>
      </w:r>
    </w:p>
    <w:p w14:paraId="1A5BAF13" w14:textId="0F2DE23B" w:rsidR="00A870BC" w:rsidRPr="00F47A90" w:rsidRDefault="00A870BC" w:rsidP="00661205">
      <w:pPr>
        <w:numPr>
          <w:ilvl w:val="1"/>
          <w:numId w:val="6"/>
        </w:numPr>
        <w:spacing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zapewnienia dostępu do układu pomiarowego lub instalacji gazowej w obie</w:t>
      </w:r>
      <w:r w:rsidR="00D63CBF">
        <w:rPr>
          <w:rFonts w:ascii="Arial" w:hAnsi="Arial" w:cs="Arial"/>
          <w:sz w:val="24"/>
          <w:szCs w:val="24"/>
        </w:rPr>
        <w:t>kcie</w:t>
      </w:r>
      <w:r w:rsidRPr="00F47A90">
        <w:rPr>
          <w:rFonts w:ascii="Arial" w:hAnsi="Arial" w:cs="Arial"/>
          <w:sz w:val="24"/>
          <w:szCs w:val="24"/>
        </w:rPr>
        <w:t xml:space="preserve"> właściwy</w:t>
      </w:r>
      <w:r w:rsidR="00D63CBF">
        <w:rPr>
          <w:rFonts w:ascii="Arial" w:hAnsi="Arial" w:cs="Arial"/>
          <w:sz w:val="24"/>
          <w:szCs w:val="24"/>
        </w:rPr>
        <w:t>m</w:t>
      </w:r>
      <w:r w:rsidRPr="00F47A90">
        <w:rPr>
          <w:rFonts w:ascii="Arial" w:hAnsi="Arial" w:cs="Arial"/>
          <w:sz w:val="24"/>
          <w:szCs w:val="24"/>
        </w:rPr>
        <w:t xml:space="preserve"> dla Zamawiającego przez upoważnionych przedstawicieli Wykonawcy lub OSD, w celu dokonywania odczytów lub weryfikacji rozliczeń związanych z realizacją Umowy oraz wykonania przez te osoby koniecznych prac konserwacyjnych. </w:t>
      </w:r>
    </w:p>
    <w:p w14:paraId="4A581DE1" w14:textId="77777777" w:rsidR="00A870BC" w:rsidRPr="00F47A90" w:rsidRDefault="00A870BC" w:rsidP="00661205">
      <w:pPr>
        <w:numPr>
          <w:ilvl w:val="0"/>
          <w:numId w:val="6"/>
        </w:numPr>
        <w:spacing w:line="360" w:lineRule="auto"/>
        <w:ind w:left="0" w:right="7" w:hanging="358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Strony zobowiązują się do: </w:t>
      </w:r>
    </w:p>
    <w:p w14:paraId="317F207F" w14:textId="77777777" w:rsidR="00A870BC" w:rsidRPr="00F47A90" w:rsidRDefault="00A870BC" w:rsidP="00661205">
      <w:pPr>
        <w:numPr>
          <w:ilvl w:val="1"/>
          <w:numId w:val="6"/>
        </w:numPr>
        <w:spacing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lastRenderedPageBreak/>
        <w:t>niezwłocznego wzajemnego informowania się o zau</w:t>
      </w:r>
      <w:r w:rsidR="007A4D1A" w:rsidRPr="00F47A90">
        <w:rPr>
          <w:rFonts w:ascii="Arial" w:hAnsi="Arial" w:cs="Arial"/>
          <w:sz w:val="24"/>
          <w:szCs w:val="24"/>
        </w:rPr>
        <w:t>ważonych wadach lub usterkach w </w:t>
      </w:r>
      <w:r w:rsidRPr="00F47A90">
        <w:rPr>
          <w:rFonts w:ascii="Arial" w:hAnsi="Arial" w:cs="Arial"/>
          <w:sz w:val="24"/>
          <w:szCs w:val="24"/>
        </w:rPr>
        <w:t xml:space="preserve">układzie pomiarowym oraz innych okolicznościach mających wpływ na rozliczenia za pobrane paliwo gazowe lub usługi dystrybucji. </w:t>
      </w:r>
    </w:p>
    <w:p w14:paraId="750E8738" w14:textId="77777777" w:rsidR="00A870BC" w:rsidRPr="00F47A90" w:rsidRDefault="00A870BC" w:rsidP="00150A8F">
      <w:pPr>
        <w:numPr>
          <w:ilvl w:val="1"/>
          <w:numId w:val="6"/>
        </w:numPr>
        <w:spacing w:after="0"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zapewnienia wzajemnego dostępu do danych oraz wglądu do materiałów stanowiących podstawę do rozliczeń za pobrany gaz</w:t>
      </w:r>
      <w:r w:rsidR="00150A8F" w:rsidRPr="00F47A90">
        <w:rPr>
          <w:rFonts w:ascii="Arial" w:hAnsi="Arial" w:cs="Arial"/>
          <w:sz w:val="24"/>
          <w:szCs w:val="24"/>
        </w:rPr>
        <w:t xml:space="preserve"> ziemny lub usługi dystrybucji.</w:t>
      </w:r>
    </w:p>
    <w:p w14:paraId="49665C70" w14:textId="77777777" w:rsidR="00A870BC" w:rsidRPr="00F47A90" w:rsidRDefault="00A870BC" w:rsidP="00FB2037">
      <w:pPr>
        <w:spacing w:before="240" w:after="0" w:line="360" w:lineRule="auto"/>
        <w:ind w:left="0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§ 6</w:t>
      </w:r>
    </w:p>
    <w:p w14:paraId="76F52082" w14:textId="77777777" w:rsidR="00A870BC" w:rsidRPr="00F47A90" w:rsidRDefault="00973F8C" w:rsidP="00776AA2">
      <w:pPr>
        <w:pStyle w:val="Nagwek1"/>
      </w:pPr>
      <w:r w:rsidRPr="00F47A90">
        <w:t xml:space="preserve">STANDARTY </w:t>
      </w:r>
      <w:r w:rsidR="00A870BC" w:rsidRPr="00F47A90">
        <w:t>JAKOŚCIOWE/BONIFIKATY</w:t>
      </w:r>
    </w:p>
    <w:p w14:paraId="34ED03AD" w14:textId="77777777" w:rsidR="00A870BC" w:rsidRPr="00F47A90" w:rsidRDefault="00A870BC" w:rsidP="00661205">
      <w:pPr>
        <w:numPr>
          <w:ilvl w:val="0"/>
          <w:numId w:val="7"/>
        </w:numPr>
        <w:spacing w:line="360" w:lineRule="auto"/>
        <w:ind w:left="0" w:right="7" w:hanging="283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Zamawiający ma prawo do żądania bonifikat: </w:t>
      </w:r>
    </w:p>
    <w:p w14:paraId="03B2E5C8" w14:textId="77777777" w:rsidR="00A870BC" w:rsidRPr="00F47A90" w:rsidRDefault="00A870BC" w:rsidP="00661205">
      <w:pPr>
        <w:numPr>
          <w:ilvl w:val="1"/>
          <w:numId w:val="7"/>
        </w:numPr>
        <w:spacing w:line="360" w:lineRule="auto"/>
        <w:ind w:left="284" w:right="7" w:hanging="283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za niedotrzymanie parametrów jakościowych paliw gazowych; </w:t>
      </w:r>
    </w:p>
    <w:p w14:paraId="0125ECA5" w14:textId="77777777" w:rsidR="00A870BC" w:rsidRPr="00F47A90" w:rsidRDefault="00A870BC" w:rsidP="00661205">
      <w:pPr>
        <w:numPr>
          <w:ilvl w:val="1"/>
          <w:numId w:val="7"/>
        </w:numPr>
        <w:spacing w:after="9" w:line="360" w:lineRule="auto"/>
        <w:ind w:left="284" w:right="7" w:hanging="283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za niedotrzymanie standardów jakościowych usług przesyłania paliw gazowych; </w:t>
      </w:r>
    </w:p>
    <w:p w14:paraId="26F43841" w14:textId="77777777" w:rsidR="00A870BC" w:rsidRPr="00F47A90" w:rsidRDefault="00A870BC" w:rsidP="00661205">
      <w:pPr>
        <w:spacing w:line="360" w:lineRule="auto"/>
        <w:ind w:left="202" w:right="7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- na zasadach określonych w przepisach wydanych na podstawie art. 46 ust. 1 </w:t>
      </w:r>
      <w:r w:rsidR="0079649D">
        <w:rPr>
          <w:rFonts w:ascii="Arial" w:hAnsi="Arial" w:cs="Arial"/>
          <w:sz w:val="24"/>
          <w:szCs w:val="24"/>
        </w:rPr>
        <w:br/>
      </w:r>
      <w:r w:rsidRPr="00F47A90">
        <w:rPr>
          <w:rFonts w:ascii="Arial" w:hAnsi="Arial" w:cs="Arial"/>
          <w:sz w:val="24"/>
          <w:szCs w:val="24"/>
        </w:rPr>
        <w:t xml:space="preserve">i ust. 2 Prawa energetycznego, zgodnie z Taryfą OSD; </w:t>
      </w:r>
    </w:p>
    <w:p w14:paraId="021EE5F1" w14:textId="77777777" w:rsidR="00A870BC" w:rsidRPr="00F47A90" w:rsidRDefault="00A870BC" w:rsidP="00661205">
      <w:pPr>
        <w:numPr>
          <w:ilvl w:val="1"/>
          <w:numId w:val="7"/>
        </w:numPr>
        <w:spacing w:line="360" w:lineRule="auto"/>
        <w:ind w:left="284" w:right="7" w:hanging="283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niedotrzymanie standardów jakościowych obsługi odbiorców – od Wykonawcy, na podstawie pisemnego wniosku Zamawiającego, na zasadach określonych </w:t>
      </w:r>
      <w:r w:rsidR="0079649D">
        <w:rPr>
          <w:rFonts w:ascii="Arial" w:hAnsi="Arial" w:cs="Arial"/>
          <w:sz w:val="24"/>
          <w:szCs w:val="24"/>
        </w:rPr>
        <w:br/>
      </w:r>
      <w:r w:rsidRPr="00F47A90">
        <w:rPr>
          <w:rFonts w:ascii="Arial" w:hAnsi="Arial" w:cs="Arial"/>
          <w:sz w:val="24"/>
          <w:szCs w:val="24"/>
        </w:rPr>
        <w:t xml:space="preserve">w przepisach wydanych na podstawie art. 46 ust. 1 i ust. 2 Prawa energetycznego. </w:t>
      </w:r>
    </w:p>
    <w:p w14:paraId="766802BC" w14:textId="18329543" w:rsidR="00A870BC" w:rsidRPr="00F47A90" w:rsidRDefault="00A870BC" w:rsidP="00661205">
      <w:pPr>
        <w:numPr>
          <w:ilvl w:val="0"/>
          <w:numId w:val="7"/>
        </w:numPr>
        <w:spacing w:line="360" w:lineRule="auto"/>
        <w:ind w:left="0" w:right="7" w:hanging="283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Wykonawca nie ponosi odpowiedzialności za niedostarczenie paliwa gazowego do punkt</w:t>
      </w:r>
      <w:r w:rsidR="00AA05A3">
        <w:rPr>
          <w:rFonts w:ascii="Arial" w:hAnsi="Arial" w:cs="Arial"/>
          <w:sz w:val="24"/>
          <w:szCs w:val="24"/>
        </w:rPr>
        <w:t>u</w:t>
      </w:r>
      <w:r w:rsidRPr="00F47A90">
        <w:rPr>
          <w:rFonts w:ascii="Arial" w:hAnsi="Arial" w:cs="Arial"/>
          <w:sz w:val="24"/>
          <w:szCs w:val="24"/>
        </w:rPr>
        <w:t xml:space="preserve"> odbioru właściw</w:t>
      </w:r>
      <w:r w:rsidR="00AA05A3">
        <w:rPr>
          <w:rFonts w:ascii="Arial" w:hAnsi="Arial" w:cs="Arial"/>
          <w:sz w:val="24"/>
          <w:szCs w:val="24"/>
        </w:rPr>
        <w:t>ego</w:t>
      </w:r>
      <w:r w:rsidRPr="00F47A90">
        <w:rPr>
          <w:rFonts w:ascii="Arial" w:hAnsi="Arial" w:cs="Arial"/>
          <w:sz w:val="24"/>
          <w:szCs w:val="24"/>
        </w:rPr>
        <w:t xml:space="preserve"> dla Zamawiającego, w przypadku: klęsk żywiołowych, innych przypadków siły wyższej, awarii w systemie oraz awarii sieciowych </w:t>
      </w:r>
      <w:r w:rsidR="009F7407">
        <w:rPr>
          <w:rFonts w:ascii="Arial" w:hAnsi="Arial" w:cs="Arial"/>
          <w:sz w:val="24"/>
          <w:szCs w:val="24"/>
        </w:rPr>
        <w:br/>
      </w:r>
      <w:r w:rsidRPr="00F47A90">
        <w:rPr>
          <w:rFonts w:ascii="Arial" w:hAnsi="Arial" w:cs="Arial"/>
          <w:sz w:val="24"/>
          <w:szCs w:val="24"/>
        </w:rPr>
        <w:t xml:space="preserve">i w związku z usuwaniem ich przyczyn i skutków, jak i w przypadku przerw </w:t>
      </w:r>
      <w:r w:rsidR="009F7407">
        <w:rPr>
          <w:rFonts w:ascii="Arial" w:hAnsi="Arial" w:cs="Arial"/>
          <w:sz w:val="24"/>
          <w:szCs w:val="24"/>
        </w:rPr>
        <w:br/>
      </w:r>
      <w:r w:rsidRPr="00F47A90">
        <w:rPr>
          <w:rFonts w:ascii="Arial" w:hAnsi="Arial" w:cs="Arial"/>
          <w:sz w:val="24"/>
          <w:szCs w:val="24"/>
        </w:rPr>
        <w:t xml:space="preserve">i ograniczeń w dostawach paliwa gazowego wprowadzanych zgodnie </w:t>
      </w:r>
      <w:r w:rsidR="009F7407">
        <w:rPr>
          <w:rFonts w:ascii="Arial" w:hAnsi="Arial" w:cs="Arial"/>
          <w:sz w:val="24"/>
          <w:szCs w:val="24"/>
        </w:rPr>
        <w:br/>
      </w:r>
      <w:r w:rsidRPr="00F47A90">
        <w:rPr>
          <w:rFonts w:ascii="Arial" w:hAnsi="Arial" w:cs="Arial"/>
          <w:sz w:val="24"/>
          <w:szCs w:val="24"/>
        </w:rPr>
        <w:t xml:space="preserve">z obowiązującymi przepisami prawa. </w:t>
      </w:r>
    </w:p>
    <w:p w14:paraId="0F3DE6FE" w14:textId="77777777" w:rsidR="00A870BC" w:rsidRPr="00F47A90" w:rsidRDefault="00A870BC" w:rsidP="000F7A28">
      <w:pPr>
        <w:numPr>
          <w:ilvl w:val="0"/>
          <w:numId w:val="7"/>
        </w:numPr>
        <w:spacing w:after="0" w:line="360" w:lineRule="auto"/>
        <w:ind w:left="0" w:right="7" w:hanging="283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Wykonawca zobowiązany jest do niezwłocznego powiadomienia Zamawiającego </w:t>
      </w:r>
      <w:r w:rsidR="009F7407">
        <w:rPr>
          <w:rFonts w:ascii="Arial" w:hAnsi="Arial" w:cs="Arial"/>
          <w:sz w:val="24"/>
          <w:szCs w:val="24"/>
        </w:rPr>
        <w:br/>
      </w:r>
      <w:r w:rsidRPr="00F47A90">
        <w:rPr>
          <w:rFonts w:ascii="Arial" w:hAnsi="Arial" w:cs="Arial"/>
          <w:sz w:val="24"/>
          <w:szCs w:val="24"/>
        </w:rPr>
        <w:t>o wystąpieniu sytuacji awaryjnej, która może mieć wpływ na pracę urządzeń lub instalacji Za</w:t>
      </w:r>
      <w:r w:rsidR="00EE7579" w:rsidRPr="00F47A90">
        <w:rPr>
          <w:rFonts w:ascii="Arial" w:hAnsi="Arial" w:cs="Arial"/>
          <w:sz w:val="24"/>
          <w:szCs w:val="24"/>
        </w:rPr>
        <w:t xml:space="preserve">mawiającego, a w szczególności </w:t>
      </w:r>
      <w:r w:rsidRPr="00F47A90">
        <w:rPr>
          <w:rFonts w:ascii="Arial" w:hAnsi="Arial" w:cs="Arial"/>
          <w:sz w:val="24"/>
          <w:szCs w:val="24"/>
        </w:rPr>
        <w:t xml:space="preserve">o przewidywanym czasie trwania </w:t>
      </w:r>
      <w:r w:rsidR="009F7407">
        <w:rPr>
          <w:rFonts w:ascii="Arial" w:hAnsi="Arial" w:cs="Arial"/>
          <w:sz w:val="24"/>
          <w:szCs w:val="24"/>
        </w:rPr>
        <w:br/>
      </w:r>
      <w:r w:rsidRPr="00F47A90">
        <w:rPr>
          <w:rFonts w:ascii="Arial" w:hAnsi="Arial" w:cs="Arial"/>
          <w:sz w:val="24"/>
          <w:szCs w:val="24"/>
        </w:rPr>
        <w:t>i zakresie ogranicz</w:t>
      </w:r>
      <w:r w:rsidR="000F7A28" w:rsidRPr="00F47A90">
        <w:rPr>
          <w:rFonts w:ascii="Arial" w:hAnsi="Arial" w:cs="Arial"/>
          <w:sz w:val="24"/>
          <w:szCs w:val="24"/>
        </w:rPr>
        <w:t>eń w dostawie paliwa gazowego.</w:t>
      </w:r>
    </w:p>
    <w:p w14:paraId="54D35472" w14:textId="77777777" w:rsidR="00A870BC" w:rsidRPr="00F47A90" w:rsidRDefault="00A870BC" w:rsidP="000F7A28">
      <w:pPr>
        <w:spacing w:before="240" w:after="0" w:line="360" w:lineRule="auto"/>
        <w:ind w:left="0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§ 7</w:t>
      </w:r>
    </w:p>
    <w:p w14:paraId="4A5B7FC4" w14:textId="77777777" w:rsidR="00A870BC" w:rsidRPr="00F47A90" w:rsidRDefault="00A870BC" w:rsidP="00776AA2">
      <w:pPr>
        <w:pStyle w:val="Nagwek1"/>
      </w:pPr>
      <w:r w:rsidRPr="00F47A90">
        <w:t>WSTRZYMANIE DOSTAWY</w:t>
      </w:r>
    </w:p>
    <w:p w14:paraId="334160B0" w14:textId="77777777" w:rsidR="00A870BC" w:rsidRPr="00F47A90" w:rsidRDefault="00A870BC" w:rsidP="00661205">
      <w:pPr>
        <w:numPr>
          <w:ilvl w:val="0"/>
          <w:numId w:val="8"/>
        </w:numPr>
        <w:spacing w:line="360" w:lineRule="auto"/>
        <w:ind w:left="0" w:right="7" w:hanging="283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Dostarczanie paliwa gazowego może zostać wstrzymane, gdy: </w:t>
      </w:r>
    </w:p>
    <w:p w14:paraId="6E271BA6" w14:textId="77777777" w:rsidR="00A870BC" w:rsidRPr="00F47A90" w:rsidRDefault="00A870BC" w:rsidP="00661205">
      <w:pPr>
        <w:numPr>
          <w:ilvl w:val="1"/>
          <w:numId w:val="8"/>
        </w:numPr>
        <w:spacing w:line="360" w:lineRule="auto"/>
        <w:ind w:left="426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podczas kontroli stwierdzono, że nastąpił nielegalny pobór paliwa gazowego przez Zamawiającego, tj. pobór paliwa gazowego przez Zamawiającego nastąpił z pominięciem układu pomiarowego lub w związku z ingerencją w układ </w:t>
      </w:r>
      <w:r w:rsidRPr="00F47A90">
        <w:rPr>
          <w:rFonts w:ascii="Arial" w:hAnsi="Arial" w:cs="Arial"/>
          <w:sz w:val="24"/>
          <w:szCs w:val="24"/>
        </w:rPr>
        <w:lastRenderedPageBreak/>
        <w:t xml:space="preserve">pomiarowy skutkującą zafałszowaniem dokonywanych przez ten układ pomiarów; </w:t>
      </w:r>
    </w:p>
    <w:p w14:paraId="6D5C95BB" w14:textId="77777777" w:rsidR="00A870BC" w:rsidRPr="00F47A90" w:rsidRDefault="00A870BC" w:rsidP="00661205">
      <w:pPr>
        <w:numPr>
          <w:ilvl w:val="1"/>
          <w:numId w:val="8"/>
        </w:numPr>
        <w:spacing w:line="360" w:lineRule="auto"/>
        <w:ind w:left="426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w wyniku przeprowadzonej kontroli stwierdzono, że instalacja Zamawiającego stwarza bezpośrednie zagrożenie dla życia, zdrowia lub środowiska; </w:t>
      </w:r>
    </w:p>
    <w:p w14:paraId="13E90C77" w14:textId="77777777" w:rsidR="00A870BC" w:rsidRPr="00F47A90" w:rsidRDefault="00A870BC" w:rsidP="00661205">
      <w:pPr>
        <w:numPr>
          <w:ilvl w:val="1"/>
          <w:numId w:val="8"/>
        </w:numPr>
        <w:spacing w:line="360" w:lineRule="auto"/>
        <w:ind w:left="426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Zamawiający pozostaje w zwłoce z zapłatą za pobrane paliwo gazowe co najmniej 30 dni po upływie terminu płatności faktury, pomimo uprzedniego, bezskutecznego, pisemnego powiadomienia Zamawiającego o zamiarze wstrzymania dostarczania paliwa gazowego; </w:t>
      </w:r>
    </w:p>
    <w:p w14:paraId="6E8FE980" w14:textId="77777777" w:rsidR="00A870BC" w:rsidRPr="00F47A90" w:rsidRDefault="00A870BC" w:rsidP="00661205">
      <w:pPr>
        <w:spacing w:line="360" w:lineRule="auto"/>
        <w:ind w:left="66" w:right="7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4)</w:t>
      </w:r>
      <w:r w:rsidRPr="00F47A90">
        <w:rPr>
          <w:rFonts w:ascii="Arial" w:eastAsia="Arial" w:hAnsi="Arial" w:cs="Arial"/>
          <w:sz w:val="24"/>
          <w:szCs w:val="24"/>
        </w:rPr>
        <w:t xml:space="preserve"> </w:t>
      </w:r>
      <w:r w:rsidRPr="00F47A90">
        <w:rPr>
          <w:rFonts w:ascii="Arial" w:hAnsi="Arial" w:cs="Arial"/>
          <w:sz w:val="24"/>
          <w:szCs w:val="24"/>
        </w:rPr>
        <w:t xml:space="preserve">przewidują to przepisy prawa, w tym IRiESD lub IRiESP. </w:t>
      </w:r>
    </w:p>
    <w:p w14:paraId="21FDBD27" w14:textId="77777777" w:rsidR="00A870BC" w:rsidRPr="00F47A90" w:rsidRDefault="00A870BC" w:rsidP="00661205">
      <w:pPr>
        <w:numPr>
          <w:ilvl w:val="0"/>
          <w:numId w:val="8"/>
        </w:numPr>
        <w:spacing w:line="360" w:lineRule="auto"/>
        <w:ind w:left="0" w:right="7" w:hanging="283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Wstrzymanie dostarczania paliwa gazowego nie jest równoznaczne z rozwiązaniem Umowy, chyba że co innego wynika z jej treści lub przepisów prawa.  </w:t>
      </w:r>
    </w:p>
    <w:p w14:paraId="1E4E3924" w14:textId="77777777" w:rsidR="00A870BC" w:rsidRPr="00F47A90" w:rsidRDefault="00A870BC" w:rsidP="00661205">
      <w:pPr>
        <w:numPr>
          <w:ilvl w:val="0"/>
          <w:numId w:val="8"/>
        </w:numPr>
        <w:spacing w:line="360" w:lineRule="auto"/>
        <w:ind w:left="0" w:right="7" w:hanging="283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Wznowienie dostarczania paliwa gazowego nastąpi: </w:t>
      </w:r>
    </w:p>
    <w:p w14:paraId="39F2E7DB" w14:textId="77777777" w:rsidR="00A870BC" w:rsidRPr="00F47A90" w:rsidRDefault="00A870BC" w:rsidP="00661205">
      <w:pPr>
        <w:numPr>
          <w:ilvl w:val="1"/>
          <w:numId w:val="8"/>
        </w:numPr>
        <w:spacing w:line="360" w:lineRule="auto"/>
        <w:ind w:left="426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po uregulowaniu zaległych należności Zamawiającego – w przypadku, o którym w § 7 ust. 1 pkt 3 Umowy; </w:t>
      </w:r>
    </w:p>
    <w:p w14:paraId="36B584DE" w14:textId="77777777" w:rsidR="00A870BC" w:rsidRPr="00F47A90" w:rsidRDefault="00A870BC" w:rsidP="00661205">
      <w:pPr>
        <w:numPr>
          <w:ilvl w:val="1"/>
          <w:numId w:val="8"/>
        </w:numPr>
        <w:spacing w:line="360" w:lineRule="auto"/>
        <w:ind w:left="426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niezwłocznie po ustaniu przyczyn powodujących wstrzy</w:t>
      </w:r>
      <w:r w:rsidR="00CE6FA3">
        <w:rPr>
          <w:rFonts w:ascii="Arial" w:hAnsi="Arial" w:cs="Arial"/>
          <w:sz w:val="24"/>
          <w:szCs w:val="24"/>
        </w:rPr>
        <w:t xml:space="preserve">manie dostaw paliwa gazowego – </w:t>
      </w:r>
      <w:r w:rsidRPr="00F47A90">
        <w:rPr>
          <w:rFonts w:ascii="Arial" w:hAnsi="Arial" w:cs="Arial"/>
          <w:sz w:val="24"/>
          <w:szCs w:val="24"/>
        </w:rPr>
        <w:t xml:space="preserve">w pozostałych przypadkach. </w:t>
      </w:r>
    </w:p>
    <w:p w14:paraId="6CB6F6FD" w14:textId="77777777" w:rsidR="00A870BC" w:rsidRPr="00F47A90" w:rsidRDefault="00A870BC" w:rsidP="00661205">
      <w:pPr>
        <w:numPr>
          <w:ilvl w:val="0"/>
          <w:numId w:val="8"/>
        </w:numPr>
        <w:spacing w:line="360" w:lineRule="auto"/>
        <w:ind w:left="0" w:right="7" w:hanging="283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Zamawiający zostanie każdorazowo powiadomiony o terminie oraz okresach wstrzymania lub ograniczenia dostaw paliwa gazowego, jeżeli wstrzymanie to jest wstrzymaniem planowym, albo możliwym do wcześniejszego przewidzenia.  </w:t>
      </w:r>
    </w:p>
    <w:p w14:paraId="422E268B" w14:textId="77777777" w:rsidR="00A870BC" w:rsidRPr="00F47A90" w:rsidRDefault="00A870BC" w:rsidP="000F7A28">
      <w:pPr>
        <w:numPr>
          <w:ilvl w:val="0"/>
          <w:numId w:val="8"/>
        </w:numPr>
        <w:spacing w:after="0" w:line="360" w:lineRule="auto"/>
        <w:ind w:left="0" w:right="7" w:hanging="283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W sytuacji, gdy wstrzymanie lub ograniczenie dostarczania paliwa gazowego mogłoby powodować zagrożenie bezpieczeństwa życia, zdrowia lub środowiska, bądź uszkodzenie lub zniszczenie obiektów technologicznych właściwych dla Zamawiającego, Wykonawca indywidualnie uzgodni z Zamawiającym, okres po upływie, którego możliwe będzie wstrzymanie lub ograniczenie dostaw paliwa gazowego do  punktów odbior</w:t>
      </w:r>
      <w:r w:rsidR="000F7A28" w:rsidRPr="00F47A90">
        <w:rPr>
          <w:rFonts w:ascii="Arial" w:hAnsi="Arial" w:cs="Arial"/>
          <w:sz w:val="24"/>
          <w:szCs w:val="24"/>
        </w:rPr>
        <w:t>u właściwych dla Zamawiającego.</w:t>
      </w:r>
    </w:p>
    <w:p w14:paraId="7F898C37" w14:textId="77777777" w:rsidR="00973F8C" w:rsidRPr="00F47A90" w:rsidRDefault="00A870BC" w:rsidP="000F7A28">
      <w:pPr>
        <w:spacing w:before="240" w:after="0" w:line="360" w:lineRule="auto"/>
        <w:ind w:left="0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§ 8</w:t>
      </w:r>
    </w:p>
    <w:p w14:paraId="5AD5257F" w14:textId="77777777" w:rsidR="00A870BC" w:rsidRPr="00F47A90" w:rsidRDefault="00A870BC" w:rsidP="00661205">
      <w:pPr>
        <w:spacing w:after="18" w:line="360" w:lineRule="auto"/>
        <w:ind w:left="0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CZAS TRWANIA UMOWY</w:t>
      </w:r>
    </w:p>
    <w:p w14:paraId="3E0C5B5E" w14:textId="77777777" w:rsidR="00A870BC" w:rsidRPr="00F47A90" w:rsidRDefault="00A870BC" w:rsidP="00661205">
      <w:pPr>
        <w:numPr>
          <w:ilvl w:val="0"/>
          <w:numId w:val="9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Umowa zawarta zostaje na czas określony. </w:t>
      </w:r>
    </w:p>
    <w:p w14:paraId="7B1A0401" w14:textId="7C3E266B" w:rsidR="00A870BC" w:rsidRPr="00F47A90" w:rsidRDefault="00A870BC" w:rsidP="00661205">
      <w:pPr>
        <w:numPr>
          <w:ilvl w:val="0"/>
          <w:numId w:val="9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671AD2">
        <w:rPr>
          <w:rFonts w:ascii="Arial" w:hAnsi="Arial" w:cs="Arial"/>
          <w:b/>
          <w:bCs/>
          <w:sz w:val="24"/>
          <w:szCs w:val="24"/>
        </w:rPr>
        <w:t xml:space="preserve">Umowa obowiązuje od dnia </w:t>
      </w:r>
      <w:r w:rsidR="007554E5" w:rsidRPr="00D2255F">
        <w:rPr>
          <w:rFonts w:ascii="Arial" w:hAnsi="Arial" w:cs="Arial"/>
          <w:b/>
          <w:bCs/>
          <w:sz w:val="24"/>
          <w:szCs w:val="24"/>
        </w:rPr>
        <w:t xml:space="preserve">1 </w:t>
      </w:r>
      <w:r w:rsidR="00D27203" w:rsidRPr="00D2255F">
        <w:rPr>
          <w:rFonts w:ascii="Arial" w:hAnsi="Arial" w:cs="Arial"/>
          <w:b/>
          <w:bCs/>
          <w:sz w:val="24"/>
          <w:szCs w:val="24"/>
        </w:rPr>
        <w:t>marca</w:t>
      </w:r>
      <w:r w:rsidR="007554E5" w:rsidRPr="00D2255F">
        <w:rPr>
          <w:rFonts w:ascii="Arial" w:hAnsi="Arial" w:cs="Arial"/>
          <w:b/>
          <w:bCs/>
          <w:sz w:val="24"/>
          <w:szCs w:val="24"/>
        </w:rPr>
        <w:t xml:space="preserve"> 202</w:t>
      </w:r>
      <w:r w:rsidR="00671AD2" w:rsidRPr="00D2255F">
        <w:rPr>
          <w:rFonts w:ascii="Arial" w:hAnsi="Arial" w:cs="Arial"/>
          <w:b/>
          <w:bCs/>
          <w:sz w:val="24"/>
          <w:szCs w:val="24"/>
        </w:rPr>
        <w:t>6</w:t>
      </w:r>
      <w:r w:rsidR="007554E5" w:rsidRPr="00D2255F">
        <w:rPr>
          <w:rFonts w:ascii="Arial" w:hAnsi="Arial" w:cs="Arial"/>
          <w:b/>
          <w:bCs/>
          <w:sz w:val="24"/>
          <w:szCs w:val="24"/>
        </w:rPr>
        <w:t xml:space="preserve"> r.</w:t>
      </w:r>
      <w:r w:rsidRPr="00D2255F">
        <w:rPr>
          <w:rFonts w:ascii="Arial" w:hAnsi="Arial" w:cs="Arial"/>
          <w:b/>
          <w:bCs/>
          <w:sz w:val="24"/>
          <w:szCs w:val="24"/>
        </w:rPr>
        <w:t xml:space="preserve"> </w:t>
      </w:r>
      <w:r w:rsidR="007554E5" w:rsidRPr="00D2255F">
        <w:rPr>
          <w:rFonts w:ascii="Arial" w:hAnsi="Arial" w:cs="Arial"/>
          <w:b/>
          <w:bCs/>
          <w:sz w:val="24"/>
          <w:szCs w:val="24"/>
        </w:rPr>
        <w:t>do dnia 31 grudnia 202</w:t>
      </w:r>
      <w:r w:rsidR="00671AD2" w:rsidRPr="00D2255F">
        <w:rPr>
          <w:rFonts w:ascii="Arial" w:hAnsi="Arial" w:cs="Arial"/>
          <w:b/>
          <w:bCs/>
          <w:sz w:val="24"/>
          <w:szCs w:val="24"/>
        </w:rPr>
        <w:t>6</w:t>
      </w:r>
      <w:r w:rsidRPr="00D2255F">
        <w:rPr>
          <w:rFonts w:ascii="Arial" w:hAnsi="Arial" w:cs="Arial"/>
          <w:b/>
          <w:bCs/>
          <w:sz w:val="24"/>
          <w:szCs w:val="24"/>
        </w:rPr>
        <w:t xml:space="preserve"> r</w:t>
      </w:r>
      <w:r w:rsidR="007554E5" w:rsidRPr="00D2255F">
        <w:rPr>
          <w:rFonts w:ascii="Arial" w:hAnsi="Arial" w:cs="Arial"/>
          <w:b/>
          <w:bCs/>
          <w:sz w:val="24"/>
          <w:szCs w:val="24"/>
        </w:rPr>
        <w:t>.</w:t>
      </w:r>
      <w:r w:rsidRPr="00F47A90">
        <w:rPr>
          <w:rFonts w:ascii="Arial" w:hAnsi="Arial" w:cs="Arial"/>
          <w:sz w:val="24"/>
          <w:szCs w:val="24"/>
        </w:rPr>
        <w:t xml:space="preserve"> </w:t>
      </w:r>
    </w:p>
    <w:p w14:paraId="3AAF4145" w14:textId="77777777" w:rsidR="0064347E" w:rsidRPr="00F47A90" w:rsidRDefault="00A870BC" w:rsidP="000F7A28">
      <w:pPr>
        <w:spacing w:before="240" w:after="0" w:line="360" w:lineRule="auto"/>
        <w:ind w:left="0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§ 9</w:t>
      </w:r>
    </w:p>
    <w:p w14:paraId="7067BBFF" w14:textId="77777777" w:rsidR="00A870BC" w:rsidRPr="00F47A90" w:rsidRDefault="00A870BC" w:rsidP="00661205">
      <w:pPr>
        <w:spacing w:after="18" w:line="360" w:lineRule="auto"/>
        <w:ind w:left="0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WYNAGRODZENIE I ROZLICZENIA</w:t>
      </w:r>
    </w:p>
    <w:p w14:paraId="56A40DDC" w14:textId="77777777" w:rsidR="00A870BC" w:rsidRPr="00F47A90" w:rsidRDefault="00A870BC" w:rsidP="00705E34">
      <w:pPr>
        <w:pStyle w:val="Akapitzlist"/>
        <w:numPr>
          <w:ilvl w:val="0"/>
          <w:numId w:val="31"/>
        </w:numPr>
        <w:spacing w:line="360" w:lineRule="auto"/>
        <w:ind w:left="0" w:right="7" w:hanging="426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lastRenderedPageBreak/>
        <w:t xml:space="preserve">Łączna maksymalna wartość Umowy w okresie </w:t>
      </w:r>
      <w:r w:rsidR="0083642D" w:rsidRPr="00F47A90">
        <w:rPr>
          <w:rFonts w:ascii="Arial" w:hAnsi="Arial" w:cs="Arial"/>
          <w:sz w:val="24"/>
          <w:szCs w:val="24"/>
        </w:rPr>
        <w:t>jej obowiązywania wynosi:</w:t>
      </w:r>
      <w:r w:rsidRPr="00F47A90">
        <w:rPr>
          <w:rFonts w:ascii="Arial" w:hAnsi="Arial" w:cs="Arial"/>
          <w:sz w:val="24"/>
          <w:szCs w:val="24"/>
        </w:rPr>
        <w:t xml:space="preserve"> </w:t>
      </w:r>
      <w:r w:rsidR="00CB407E" w:rsidRPr="009D547D">
        <w:rPr>
          <w:rFonts w:ascii="Arial" w:hAnsi="Arial" w:cs="Arial"/>
          <w:b/>
          <w:bCs/>
          <w:sz w:val="24"/>
          <w:szCs w:val="24"/>
        </w:rPr>
        <w:t>…</w:t>
      </w:r>
      <w:r w:rsidR="0083642D" w:rsidRPr="009D547D">
        <w:rPr>
          <w:rFonts w:ascii="Arial" w:hAnsi="Arial" w:cs="Arial"/>
          <w:b/>
          <w:bCs/>
          <w:sz w:val="24"/>
          <w:szCs w:val="24"/>
        </w:rPr>
        <w:t>.........</w:t>
      </w:r>
      <w:r w:rsidR="00CB407E" w:rsidRPr="009D547D">
        <w:rPr>
          <w:rFonts w:ascii="Arial" w:hAnsi="Arial" w:cs="Arial"/>
          <w:b/>
          <w:bCs/>
          <w:sz w:val="24"/>
          <w:szCs w:val="24"/>
        </w:rPr>
        <w:t xml:space="preserve"> </w:t>
      </w:r>
      <w:r w:rsidRPr="009D547D">
        <w:rPr>
          <w:rFonts w:ascii="Arial" w:hAnsi="Arial" w:cs="Arial"/>
          <w:b/>
          <w:bCs/>
          <w:sz w:val="24"/>
          <w:szCs w:val="24"/>
        </w:rPr>
        <w:t>z</w:t>
      </w:r>
      <w:r w:rsidR="00CB407E" w:rsidRPr="009D547D">
        <w:rPr>
          <w:rFonts w:ascii="Arial" w:hAnsi="Arial" w:cs="Arial"/>
          <w:b/>
          <w:bCs/>
          <w:sz w:val="24"/>
          <w:szCs w:val="24"/>
        </w:rPr>
        <w:t xml:space="preserve">ł brutto (słownie: </w:t>
      </w:r>
      <w:r w:rsidR="0083642D" w:rsidRPr="009D547D">
        <w:rPr>
          <w:rFonts w:ascii="Arial" w:hAnsi="Arial" w:cs="Arial"/>
          <w:b/>
          <w:bCs/>
          <w:sz w:val="24"/>
          <w:szCs w:val="24"/>
        </w:rPr>
        <w:t>........</w:t>
      </w:r>
      <w:r w:rsidR="00CB407E" w:rsidRPr="009D547D">
        <w:rPr>
          <w:rFonts w:ascii="Arial" w:hAnsi="Arial" w:cs="Arial"/>
          <w:b/>
          <w:bCs/>
          <w:sz w:val="24"/>
          <w:szCs w:val="24"/>
        </w:rPr>
        <w:t>…</w:t>
      </w:r>
      <w:r w:rsidRPr="009D547D">
        <w:rPr>
          <w:rFonts w:ascii="Arial" w:hAnsi="Arial" w:cs="Arial"/>
          <w:b/>
          <w:bCs/>
          <w:sz w:val="24"/>
          <w:szCs w:val="24"/>
        </w:rPr>
        <w:t>)</w:t>
      </w:r>
      <w:r w:rsidRPr="00F47A90">
        <w:rPr>
          <w:rFonts w:ascii="Arial" w:hAnsi="Arial" w:cs="Arial"/>
          <w:sz w:val="24"/>
          <w:szCs w:val="24"/>
        </w:rPr>
        <w:t>, w tym podatek VAT.</w:t>
      </w:r>
    </w:p>
    <w:p w14:paraId="6EB4A43C" w14:textId="7BD6D9FD" w:rsidR="00A870BC" w:rsidRPr="00F47A90" w:rsidRDefault="00A870BC" w:rsidP="00705E34">
      <w:pPr>
        <w:pStyle w:val="Akapitzlist"/>
        <w:numPr>
          <w:ilvl w:val="0"/>
          <w:numId w:val="31"/>
        </w:numPr>
        <w:spacing w:after="6" w:line="360" w:lineRule="auto"/>
        <w:ind w:left="0" w:right="7" w:hanging="426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Łączna maksymalna wartość Umowy z uwzględnieniem prawa opcji zwiększenia, </w:t>
      </w:r>
      <w:r w:rsidR="00495A60" w:rsidRPr="00F47A90">
        <w:rPr>
          <w:rFonts w:ascii="Arial" w:hAnsi="Arial" w:cs="Arial"/>
          <w:sz w:val="24"/>
          <w:szCs w:val="24"/>
        </w:rPr>
        <w:br/>
      </w:r>
      <w:r w:rsidRPr="00F47A90">
        <w:rPr>
          <w:rFonts w:ascii="Arial" w:hAnsi="Arial" w:cs="Arial"/>
          <w:sz w:val="24"/>
          <w:szCs w:val="24"/>
        </w:rPr>
        <w:t xml:space="preserve">o której mowa w § 4 ust. 10 Umowy, w okresie jej obowiązywania </w:t>
      </w:r>
      <w:r w:rsidR="00CA7968" w:rsidRPr="00F47A90">
        <w:rPr>
          <w:rFonts w:ascii="Arial" w:hAnsi="Arial" w:cs="Arial"/>
          <w:sz w:val="24"/>
          <w:szCs w:val="24"/>
        </w:rPr>
        <w:t xml:space="preserve">wynosi </w:t>
      </w:r>
      <w:r w:rsidR="00CA7968" w:rsidRPr="009D547D">
        <w:rPr>
          <w:rFonts w:ascii="Arial" w:hAnsi="Arial" w:cs="Arial"/>
          <w:b/>
          <w:bCs/>
          <w:sz w:val="24"/>
          <w:szCs w:val="24"/>
        </w:rPr>
        <w:t>..........</w:t>
      </w:r>
      <w:r w:rsidRPr="009D547D">
        <w:rPr>
          <w:rFonts w:ascii="Arial" w:hAnsi="Arial" w:cs="Arial"/>
          <w:b/>
          <w:bCs/>
          <w:sz w:val="24"/>
          <w:szCs w:val="24"/>
        </w:rPr>
        <w:t>… zł brutto (słownie: …</w:t>
      </w:r>
      <w:r w:rsidR="00CA7968" w:rsidRPr="009D547D">
        <w:rPr>
          <w:rFonts w:ascii="Arial" w:hAnsi="Arial" w:cs="Arial"/>
          <w:b/>
          <w:bCs/>
          <w:sz w:val="24"/>
          <w:szCs w:val="24"/>
        </w:rPr>
        <w:t>............</w:t>
      </w:r>
      <w:r w:rsidRPr="009D547D">
        <w:rPr>
          <w:rFonts w:ascii="Arial" w:hAnsi="Arial" w:cs="Arial"/>
          <w:b/>
          <w:bCs/>
          <w:sz w:val="24"/>
          <w:szCs w:val="24"/>
        </w:rPr>
        <w:t>.)</w:t>
      </w:r>
      <w:r w:rsidRPr="00F47A90">
        <w:rPr>
          <w:rFonts w:ascii="Arial" w:hAnsi="Arial" w:cs="Arial"/>
          <w:sz w:val="24"/>
          <w:szCs w:val="24"/>
        </w:rPr>
        <w:t>, w tym podatek VAT.</w:t>
      </w:r>
    </w:p>
    <w:p w14:paraId="230D808B" w14:textId="77777777" w:rsidR="00A870BC" w:rsidRPr="00F47A90" w:rsidRDefault="00A870BC" w:rsidP="00776AA2">
      <w:pPr>
        <w:pStyle w:val="Nagwek1"/>
      </w:pPr>
      <w:r w:rsidRPr="00F47A90">
        <w:t>§ 10</w:t>
      </w:r>
    </w:p>
    <w:p w14:paraId="580919F4" w14:textId="77777777" w:rsidR="00A870BC" w:rsidRPr="00F47A90" w:rsidRDefault="00A870BC" w:rsidP="00661205">
      <w:pPr>
        <w:numPr>
          <w:ilvl w:val="0"/>
          <w:numId w:val="13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Rozliczenia za pobrane Paliwo Gazowe odbywać się będą zgodnie z okresem rozliczeniowym stosowanym przez OSD. </w:t>
      </w:r>
    </w:p>
    <w:p w14:paraId="70358E17" w14:textId="77777777" w:rsidR="00A870BC" w:rsidRPr="00F47A90" w:rsidRDefault="00A870BC" w:rsidP="00661205">
      <w:pPr>
        <w:numPr>
          <w:ilvl w:val="0"/>
          <w:numId w:val="13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Wynagrodzenie Wykonawcy ustalane będzie w </w:t>
      </w:r>
      <w:r w:rsidR="00342446" w:rsidRPr="00F47A90">
        <w:rPr>
          <w:rFonts w:ascii="Arial" w:hAnsi="Arial" w:cs="Arial"/>
          <w:sz w:val="24"/>
          <w:szCs w:val="24"/>
        </w:rPr>
        <w:t>każdym okresie rozliczeniowym z </w:t>
      </w:r>
      <w:r w:rsidRPr="00F47A90">
        <w:rPr>
          <w:rFonts w:ascii="Arial" w:hAnsi="Arial" w:cs="Arial"/>
          <w:sz w:val="24"/>
          <w:szCs w:val="24"/>
        </w:rPr>
        <w:t xml:space="preserve">uwzględnieniem następujących elementów:  </w:t>
      </w:r>
    </w:p>
    <w:p w14:paraId="5198EA23" w14:textId="77777777" w:rsidR="00A870BC" w:rsidRPr="00F47A90" w:rsidRDefault="00A870BC" w:rsidP="00661205">
      <w:pPr>
        <w:numPr>
          <w:ilvl w:val="1"/>
          <w:numId w:val="13"/>
        </w:numPr>
        <w:spacing w:after="7" w:line="360" w:lineRule="auto"/>
        <w:ind w:left="426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Rozliczenia za pobrane paliwo gazowe – wyliczanego jako iloczyn ilości pobranego paliwa gazowego i niezmiennej w całym okresie realizacji Umowy ceny jednostkowej netto za kWh - zgodnie ze stawkami wskazanymi </w:t>
      </w:r>
      <w:r w:rsidR="00790C8D">
        <w:rPr>
          <w:rFonts w:ascii="Arial" w:hAnsi="Arial" w:cs="Arial"/>
          <w:sz w:val="24"/>
          <w:szCs w:val="24"/>
        </w:rPr>
        <w:br/>
      </w:r>
      <w:r w:rsidRPr="00F47A90">
        <w:rPr>
          <w:rFonts w:ascii="Arial" w:hAnsi="Arial" w:cs="Arial"/>
          <w:sz w:val="24"/>
          <w:szCs w:val="24"/>
        </w:rPr>
        <w:t xml:space="preserve">w Załączniku nr 1 do Umowy - Formularzu ofertowym; </w:t>
      </w:r>
    </w:p>
    <w:p w14:paraId="725B1C33" w14:textId="77777777" w:rsidR="00A870BC" w:rsidRPr="00F47A90" w:rsidRDefault="00A870BC" w:rsidP="00661205">
      <w:pPr>
        <w:numPr>
          <w:ilvl w:val="1"/>
          <w:numId w:val="13"/>
        </w:numPr>
        <w:spacing w:after="7" w:line="360" w:lineRule="auto"/>
        <w:ind w:left="426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Opłat abonamentowych – zgodnie ze stawkami wskazanymi w Załączniku nr 1 do Umowy - Formularzu ofertowym, niezmienna w całym okresie realizacji Umowy; </w:t>
      </w:r>
    </w:p>
    <w:p w14:paraId="2C55C86A" w14:textId="77777777" w:rsidR="00A870BC" w:rsidRPr="00F47A90" w:rsidRDefault="00A870BC" w:rsidP="00661205">
      <w:pPr>
        <w:numPr>
          <w:ilvl w:val="1"/>
          <w:numId w:val="13"/>
        </w:numPr>
        <w:spacing w:line="360" w:lineRule="auto"/>
        <w:ind w:left="426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Opłat za świadczenie usług dystrybucji – zgodnie z obowiązującą dla danej grupy taryfowej Taryfą OSD; </w:t>
      </w:r>
    </w:p>
    <w:p w14:paraId="71F655F5" w14:textId="77777777" w:rsidR="00A870BC" w:rsidRPr="00F47A90" w:rsidRDefault="00A870BC" w:rsidP="00661205">
      <w:pPr>
        <w:numPr>
          <w:ilvl w:val="1"/>
          <w:numId w:val="13"/>
        </w:numPr>
        <w:spacing w:after="6" w:line="360" w:lineRule="auto"/>
        <w:ind w:left="426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Podatku akcyzowego – według stawek określonych przez ustawę o podatku akcyzowym, zgodnie ze złożonym przez Zamawiającego Oświadczeniem </w:t>
      </w:r>
      <w:r w:rsidR="00790C8D">
        <w:rPr>
          <w:rFonts w:ascii="Arial" w:hAnsi="Arial" w:cs="Arial"/>
          <w:sz w:val="24"/>
          <w:szCs w:val="24"/>
        </w:rPr>
        <w:br/>
      </w:r>
      <w:r w:rsidRPr="00F47A90">
        <w:rPr>
          <w:rFonts w:ascii="Arial" w:hAnsi="Arial" w:cs="Arial"/>
          <w:sz w:val="24"/>
          <w:szCs w:val="24"/>
        </w:rPr>
        <w:t xml:space="preserve">w sprawie przeznaczenia nabywanego paliwa gazowego na potrzeby podatku akcyzowego. </w:t>
      </w:r>
    </w:p>
    <w:p w14:paraId="124C94D6" w14:textId="77777777" w:rsidR="00A870BC" w:rsidRPr="00F47A90" w:rsidRDefault="00A870BC" w:rsidP="00661205">
      <w:pPr>
        <w:spacing w:line="360" w:lineRule="auto"/>
        <w:ind w:left="426" w:right="7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Ceny jednostkowe określone w Załączniku nr 1 do Umowy - Formularzu ofertowym zawierają koszty bilansowania handlowego i koszty wszystkich obowiązków i świadczeń Wykonawcy niezbędnych do prawidłowego wykonania niniejszej Umowy</w:t>
      </w:r>
      <w:r w:rsidR="00342446" w:rsidRPr="00F47A90">
        <w:rPr>
          <w:rFonts w:ascii="Arial" w:hAnsi="Arial" w:cs="Arial"/>
          <w:sz w:val="24"/>
          <w:szCs w:val="24"/>
        </w:rPr>
        <w:t xml:space="preserve"> zgodnie z jej postanowieniami </w:t>
      </w:r>
      <w:r w:rsidRPr="00F47A90">
        <w:rPr>
          <w:rFonts w:ascii="Arial" w:hAnsi="Arial" w:cs="Arial"/>
          <w:sz w:val="24"/>
          <w:szCs w:val="24"/>
        </w:rPr>
        <w:t xml:space="preserve">i wymogami przepisów prawa.  </w:t>
      </w:r>
    </w:p>
    <w:p w14:paraId="1EF6A0E6" w14:textId="77777777" w:rsidR="00A870BC" w:rsidRPr="00F47A90" w:rsidRDefault="000C6558" w:rsidP="00661205">
      <w:pPr>
        <w:numPr>
          <w:ilvl w:val="0"/>
          <w:numId w:val="13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Rozliczenia</w:t>
      </w:r>
      <w:r w:rsidR="00A870BC" w:rsidRPr="00F47A90">
        <w:rPr>
          <w:rFonts w:ascii="Arial" w:hAnsi="Arial" w:cs="Arial"/>
          <w:sz w:val="24"/>
          <w:szCs w:val="24"/>
        </w:rPr>
        <w:t xml:space="preserve"> za pobrane paliwo gazowe będą odbywać się za faktyczne zużycie paliwa gazowego, na podstawie danych o zużyciu udostępnionych przez OSD za dany okres rozliczeniowy, z zastrzeżeniem że: </w:t>
      </w:r>
    </w:p>
    <w:p w14:paraId="76875225" w14:textId="77777777" w:rsidR="00A870BC" w:rsidRPr="00F47A90" w:rsidRDefault="00A870BC" w:rsidP="00661205">
      <w:pPr>
        <w:numPr>
          <w:ilvl w:val="1"/>
          <w:numId w:val="13"/>
        </w:numPr>
        <w:spacing w:line="360" w:lineRule="auto"/>
        <w:ind w:left="426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w przypadku nieotrzymania od OSD informacji o zużyciu w okresie dwóch kolejnych okresów rozliczeniowych, Wykonawca wystawi fakturę sporządzoną </w:t>
      </w:r>
      <w:r w:rsidR="00B418FB">
        <w:rPr>
          <w:rFonts w:ascii="Arial" w:hAnsi="Arial" w:cs="Arial"/>
          <w:sz w:val="24"/>
          <w:szCs w:val="24"/>
        </w:rPr>
        <w:br/>
      </w:r>
      <w:r w:rsidRPr="00F47A90">
        <w:rPr>
          <w:rFonts w:ascii="Arial" w:hAnsi="Arial" w:cs="Arial"/>
          <w:sz w:val="24"/>
          <w:szCs w:val="24"/>
        </w:rPr>
        <w:t xml:space="preserve">w oparciu o:  </w:t>
      </w:r>
    </w:p>
    <w:p w14:paraId="4067574B" w14:textId="77777777" w:rsidR="00A870BC" w:rsidRPr="00F47A90" w:rsidRDefault="00A870BC" w:rsidP="00661205">
      <w:pPr>
        <w:numPr>
          <w:ilvl w:val="2"/>
          <w:numId w:val="13"/>
        </w:numPr>
        <w:spacing w:line="360" w:lineRule="auto"/>
        <w:ind w:left="851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lastRenderedPageBreak/>
        <w:t>dane o ilości zużycia paliwa gazowego, przekazywane</w:t>
      </w:r>
      <w:r w:rsidR="00342446" w:rsidRPr="00F47A90">
        <w:rPr>
          <w:rFonts w:ascii="Arial" w:hAnsi="Arial" w:cs="Arial"/>
          <w:sz w:val="24"/>
          <w:szCs w:val="24"/>
        </w:rPr>
        <w:t xml:space="preserve"> Wykonawcy przez Zamawiającego </w:t>
      </w:r>
      <w:r w:rsidRPr="00F47A90">
        <w:rPr>
          <w:rFonts w:ascii="Arial" w:hAnsi="Arial" w:cs="Arial"/>
          <w:sz w:val="24"/>
          <w:szCs w:val="24"/>
        </w:rPr>
        <w:t>w formie telefonicznej lub drogą elektroniczną na wskaza</w:t>
      </w:r>
      <w:r w:rsidR="00342446" w:rsidRPr="00F47A90">
        <w:rPr>
          <w:rFonts w:ascii="Arial" w:hAnsi="Arial" w:cs="Arial"/>
          <w:sz w:val="24"/>
          <w:szCs w:val="24"/>
        </w:rPr>
        <w:t>ny przez Wykonawcę adres e-mail.</w:t>
      </w:r>
    </w:p>
    <w:p w14:paraId="578CA9D8" w14:textId="77777777" w:rsidR="00A870BC" w:rsidRPr="00F47A90" w:rsidRDefault="00A870BC" w:rsidP="00661205">
      <w:pPr>
        <w:numPr>
          <w:ilvl w:val="2"/>
          <w:numId w:val="13"/>
        </w:numPr>
        <w:spacing w:line="360" w:lineRule="auto"/>
        <w:ind w:left="851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prognozowanego miesięcznego i rocznego zużycia paliwa gazowego (wykazane w Załączniku nr 2 do Umowy w okresie 12 m-cy). </w:t>
      </w:r>
    </w:p>
    <w:p w14:paraId="4A5C95E4" w14:textId="77777777" w:rsidR="00A870BC" w:rsidRPr="00F47A90" w:rsidRDefault="00A870BC" w:rsidP="00661205">
      <w:pPr>
        <w:numPr>
          <w:ilvl w:val="1"/>
          <w:numId w:val="13"/>
        </w:numPr>
        <w:spacing w:line="360" w:lineRule="auto"/>
        <w:ind w:left="426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w przypadku punktów odbioru, dla których odczyty dokonywane są rzadziej niż raz na dwa miesiące dopuszcza się rozliczanie na podstawie zużycia prognozowanego w oparciu o prognozowane miesięczne zużycie paliwa gazowego (wykazane w Załączniku nr 2 do Umowy w okresie 12 m-cy), przy czym okresy rozliczeniowe wynosić będą nie więcej niż dwa miesiące. </w:t>
      </w:r>
    </w:p>
    <w:p w14:paraId="5CEF1E2C" w14:textId="77777777" w:rsidR="00A870BC" w:rsidRPr="00F47A90" w:rsidRDefault="00A870BC" w:rsidP="00661205">
      <w:pPr>
        <w:numPr>
          <w:ilvl w:val="0"/>
          <w:numId w:val="13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W przypadku, o którym mowa w ust. 3 pkt 1 lit. b powyżej, niezwłocznie po otrzymaniu od OSD danych o zużyciu paliwa gazowego, Wykonawca wystawi (o ile zajdzie taka ko</w:t>
      </w:r>
      <w:r w:rsidR="001E4214" w:rsidRPr="00F47A90">
        <w:rPr>
          <w:rFonts w:ascii="Arial" w:hAnsi="Arial" w:cs="Arial"/>
          <w:sz w:val="24"/>
          <w:szCs w:val="24"/>
        </w:rPr>
        <w:t xml:space="preserve">nieczność) fakturę korygującą, </w:t>
      </w:r>
      <w:r w:rsidRPr="00F47A90">
        <w:rPr>
          <w:rFonts w:ascii="Arial" w:hAnsi="Arial" w:cs="Arial"/>
          <w:sz w:val="24"/>
          <w:szCs w:val="24"/>
        </w:rPr>
        <w:t>z termin</w:t>
      </w:r>
      <w:r w:rsidR="000A5A0B" w:rsidRPr="00F47A90">
        <w:rPr>
          <w:rFonts w:ascii="Arial" w:hAnsi="Arial" w:cs="Arial"/>
          <w:sz w:val="24"/>
          <w:szCs w:val="24"/>
        </w:rPr>
        <w:t xml:space="preserve">em płatności określonym </w:t>
      </w:r>
      <w:r w:rsidR="00B418FB">
        <w:rPr>
          <w:rFonts w:ascii="Arial" w:hAnsi="Arial" w:cs="Arial"/>
          <w:sz w:val="24"/>
          <w:szCs w:val="24"/>
        </w:rPr>
        <w:br/>
      </w:r>
      <w:r w:rsidR="000A5A0B" w:rsidRPr="00F47A90">
        <w:rPr>
          <w:rFonts w:ascii="Arial" w:hAnsi="Arial" w:cs="Arial"/>
          <w:sz w:val="24"/>
          <w:szCs w:val="24"/>
        </w:rPr>
        <w:t>w ust. 8</w:t>
      </w:r>
      <w:r w:rsidRPr="00F47A90">
        <w:rPr>
          <w:rFonts w:ascii="Arial" w:hAnsi="Arial" w:cs="Arial"/>
          <w:sz w:val="24"/>
          <w:szCs w:val="24"/>
        </w:rPr>
        <w:t xml:space="preserve"> niniejszego paragrafu.  </w:t>
      </w:r>
    </w:p>
    <w:p w14:paraId="5C656FB9" w14:textId="77777777" w:rsidR="00A870BC" w:rsidRPr="00F47A90" w:rsidRDefault="00A870BC" w:rsidP="00661205">
      <w:pPr>
        <w:numPr>
          <w:ilvl w:val="0"/>
          <w:numId w:val="13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W przypadku przekroczenia mocy umownej w danym punkcie odbioru, Wykonawca uwzględni opłatę - zgodnie z obowiązującą Taryfą OSD - na fakturze obejmującej okres rozliczeniowy, w którym przekroczenie nastąpiło lub wystawi dodatkową fakturę z terminem płatności zgodnym z terminem płatnoś</w:t>
      </w:r>
      <w:r w:rsidR="000A5A0B" w:rsidRPr="00F47A90">
        <w:rPr>
          <w:rFonts w:ascii="Arial" w:hAnsi="Arial" w:cs="Arial"/>
          <w:sz w:val="24"/>
          <w:szCs w:val="24"/>
        </w:rPr>
        <w:t>ci określonym w ust. 8</w:t>
      </w:r>
      <w:r w:rsidRPr="00F47A90">
        <w:rPr>
          <w:rFonts w:ascii="Arial" w:hAnsi="Arial" w:cs="Arial"/>
          <w:sz w:val="24"/>
          <w:szCs w:val="24"/>
        </w:rPr>
        <w:t xml:space="preserve"> niniejszego paragrafu.  </w:t>
      </w:r>
    </w:p>
    <w:p w14:paraId="3A7C0212" w14:textId="77777777" w:rsidR="00A870BC" w:rsidRDefault="00A870BC" w:rsidP="00661205">
      <w:pPr>
        <w:numPr>
          <w:ilvl w:val="0"/>
          <w:numId w:val="13"/>
        </w:numPr>
        <w:spacing w:line="360" w:lineRule="auto"/>
        <w:ind w:left="0" w:right="7" w:hanging="365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Wykonawca oświadcza,</w:t>
      </w:r>
      <w:r w:rsidR="002614A8" w:rsidRPr="00F47A90">
        <w:rPr>
          <w:rFonts w:ascii="Arial" w:hAnsi="Arial" w:cs="Arial"/>
          <w:sz w:val="24"/>
          <w:szCs w:val="24"/>
        </w:rPr>
        <w:t xml:space="preserve"> że będzie </w:t>
      </w:r>
      <w:r w:rsidR="008967C1">
        <w:rPr>
          <w:rFonts w:ascii="Arial" w:hAnsi="Arial" w:cs="Arial"/>
          <w:sz w:val="24"/>
          <w:szCs w:val="24"/>
        </w:rPr>
        <w:t>doręczać fakturę/y:</w:t>
      </w:r>
    </w:p>
    <w:p w14:paraId="42683BAA" w14:textId="77777777" w:rsidR="008967C1" w:rsidRPr="008967C1" w:rsidRDefault="008967C1" w:rsidP="008967C1">
      <w:pPr>
        <w:spacing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8967C1">
        <w:rPr>
          <w:rFonts w:ascii="Arial" w:hAnsi="Arial" w:cs="Arial"/>
          <w:sz w:val="24"/>
          <w:szCs w:val="24"/>
        </w:rPr>
        <w:t>a) w formie papierowej wraz z wymaganymi załącznikami pod warunkiem doręczenia na adres:</w:t>
      </w:r>
    </w:p>
    <w:p w14:paraId="33C5BB68" w14:textId="77777777" w:rsidR="008967C1" w:rsidRPr="008967C1" w:rsidRDefault="008967C1" w:rsidP="008967C1">
      <w:pPr>
        <w:spacing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8967C1">
        <w:rPr>
          <w:rFonts w:ascii="Arial" w:hAnsi="Arial" w:cs="Arial"/>
          <w:sz w:val="24"/>
          <w:szCs w:val="24"/>
        </w:rPr>
        <w:t>- Skarb Państwa - Sąd Okręgowy w Krakowie: 31</w:t>
      </w:r>
      <w:r w:rsidR="00CB6C7E">
        <w:rPr>
          <w:rFonts w:ascii="Arial" w:hAnsi="Arial" w:cs="Arial"/>
          <w:sz w:val="24"/>
          <w:szCs w:val="24"/>
        </w:rPr>
        <w:t>-547 Kraków, ul. Przy Rondzie 7</w:t>
      </w:r>
      <w:r w:rsidRPr="008967C1">
        <w:rPr>
          <w:rFonts w:ascii="Arial" w:hAnsi="Arial" w:cs="Arial"/>
          <w:sz w:val="24"/>
          <w:szCs w:val="24"/>
        </w:rPr>
        <w:t>*</w:t>
      </w:r>
    </w:p>
    <w:p w14:paraId="43B345AB" w14:textId="77777777" w:rsidR="008967C1" w:rsidRPr="008967C1" w:rsidRDefault="00CB6C7E" w:rsidP="008967C1">
      <w:pPr>
        <w:spacing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b) w formie elektronicznej </w:t>
      </w:r>
      <w:r w:rsidR="008967C1" w:rsidRPr="008967C1">
        <w:rPr>
          <w:rFonts w:ascii="Arial" w:hAnsi="Arial" w:cs="Arial"/>
          <w:sz w:val="24"/>
          <w:szCs w:val="24"/>
        </w:rPr>
        <w:t>wraz z wymaganymi załącznikami pod warunkiem przesłania na adres:</w:t>
      </w:r>
      <w:r w:rsidR="00845A74">
        <w:rPr>
          <w:rFonts w:ascii="Arial" w:hAnsi="Arial" w:cs="Arial"/>
          <w:sz w:val="24"/>
          <w:szCs w:val="24"/>
        </w:rPr>
        <w:t xml:space="preserve"> ...........................................</w:t>
      </w:r>
      <w:r w:rsidR="008967C1" w:rsidRPr="008967C1">
        <w:rPr>
          <w:rFonts w:ascii="Arial" w:hAnsi="Arial" w:cs="Arial"/>
          <w:sz w:val="24"/>
          <w:szCs w:val="24"/>
        </w:rPr>
        <w:t>*</w:t>
      </w:r>
    </w:p>
    <w:p w14:paraId="4F849680" w14:textId="77777777" w:rsidR="008967C1" w:rsidRPr="008967C1" w:rsidRDefault="008967C1" w:rsidP="008967C1">
      <w:pPr>
        <w:spacing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8967C1">
        <w:rPr>
          <w:rFonts w:ascii="Arial" w:hAnsi="Arial" w:cs="Arial"/>
          <w:sz w:val="24"/>
          <w:szCs w:val="24"/>
        </w:rPr>
        <w:t>c) w formie ustrukturyzowanej faktury elektronicznej wraz z wymaganymi załącznikami pod waru</w:t>
      </w:r>
      <w:r w:rsidR="00845A74">
        <w:rPr>
          <w:rFonts w:ascii="Arial" w:hAnsi="Arial" w:cs="Arial"/>
          <w:sz w:val="24"/>
          <w:szCs w:val="24"/>
        </w:rPr>
        <w:t>nkiem przesłania na adres PEF: ...</w:t>
      </w:r>
      <w:r w:rsidR="003C3A48">
        <w:rPr>
          <w:rFonts w:ascii="Arial" w:hAnsi="Arial" w:cs="Arial"/>
          <w:sz w:val="24"/>
          <w:szCs w:val="24"/>
        </w:rPr>
        <w:t>................................*</w:t>
      </w:r>
    </w:p>
    <w:p w14:paraId="2C8E7D20" w14:textId="77777777" w:rsidR="008967C1" w:rsidRPr="00EB0D60" w:rsidRDefault="008967C1" w:rsidP="008967C1">
      <w:pPr>
        <w:spacing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EB0D60">
        <w:rPr>
          <w:rFonts w:ascii="Arial" w:hAnsi="Arial" w:cs="Arial"/>
          <w:sz w:val="24"/>
          <w:szCs w:val="24"/>
        </w:rPr>
        <w:t>* niepotrzebne skreślić</w:t>
      </w:r>
    </w:p>
    <w:p w14:paraId="7162F92F" w14:textId="77777777" w:rsidR="00A870BC" w:rsidRPr="00EB0D60" w:rsidRDefault="00A870BC" w:rsidP="00661205">
      <w:pPr>
        <w:pStyle w:val="Akapitzlist"/>
        <w:numPr>
          <w:ilvl w:val="0"/>
          <w:numId w:val="13"/>
        </w:numPr>
        <w:spacing w:line="360" w:lineRule="auto"/>
        <w:ind w:left="0" w:hanging="284"/>
        <w:jc w:val="left"/>
        <w:rPr>
          <w:rFonts w:ascii="Arial" w:hAnsi="Arial" w:cs="Arial"/>
          <w:sz w:val="24"/>
          <w:szCs w:val="24"/>
        </w:rPr>
      </w:pPr>
      <w:r w:rsidRPr="00EB0D60">
        <w:rPr>
          <w:rFonts w:ascii="Arial" w:hAnsi="Arial" w:cs="Arial"/>
          <w:sz w:val="24"/>
          <w:szCs w:val="24"/>
        </w:rPr>
        <w:t>W przypadku zmiany formy doręczenia faktury w stosunku do treści oświadczenia złożonego w ust. 6 Wykonawca zobowiązuje się do powiadomienia przedstawiciela Zamawiającego (przesłanej pisemnie, faksem lub e-mailem) w terminie co najmniej 7 dni kalendarzowych przed doręczeniem faktury.</w:t>
      </w:r>
    </w:p>
    <w:p w14:paraId="7CFE61A1" w14:textId="318F16DE" w:rsidR="00A870BC" w:rsidRPr="00EB0D60" w:rsidRDefault="00A870BC" w:rsidP="00661205">
      <w:pPr>
        <w:numPr>
          <w:ilvl w:val="0"/>
          <w:numId w:val="13"/>
        </w:numPr>
        <w:spacing w:line="360" w:lineRule="auto"/>
        <w:ind w:left="0" w:right="7" w:hanging="360"/>
        <w:jc w:val="left"/>
        <w:rPr>
          <w:rFonts w:ascii="Arial" w:hAnsi="Arial" w:cs="Arial"/>
          <w:b/>
          <w:bCs/>
          <w:sz w:val="24"/>
          <w:szCs w:val="24"/>
        </w:rPr>
      </w:pPr>
      <w:r w:rsidRPr="00EB0D60">
        <w:rPr>
          <w:rFonts w:ascii="Arial" w:hAnsi="Arial" w:cs="Arial"/>
          <w:sz w:val="24"/>
          <w:szCs w:val="24"/>
        </w:rPr>
        <w:lastRenderedPageBreak/>
        <w:t xml:space="preserve">Faktury płatne będą w formie przelewu na wskazany rachunek bankowy Wykonawcy w terminie </w:t>
      </w:r>
      <w:r w:rsidR="00CB15A3" w:rsidRPr="00EB0D60">
        <w:rPr>
          <w:rFonts w:ascii="Arial" w:hAnsi="Arial" w:cs="Arial"/>
          <w:b/>
          <w:bCs/>
          <w:sz w:val="24"/>
          <w:szCs w:val="24"/>
        </w:rPr>
        <w:t>30</w:t>
      </w:r>
      <w:r w:rsidRPr="00EB0D60">
        <w:rPr>
          <w:rFonts w:ascii="Arial" w:hAnsi="Arial" w:cs="Arial"/>
          <w:b/>
          <w:bCs/>
          <w:sz w:val="24"/>
          <w:szCs w:val="24"/>
        </w:rPr>
        <w:t xml:space="preserve"> dni</w:t>
      </w:r>
      <w:r w:rsidRPr="00EB0D60">
        <w:rPr>
          <w:rFonts w:ascii="Arial" w:hAnsi="Arial" w:cs="Arial"/>
          <w:sz w:val="24"/>
          <w:szCs w:val="24"/>
        </w:rPr>
        <w:t xml:space="preserve"> </w:t>
      </w:r>
      <w:r w:rsidRPr="00EB0D60">
        <w:rPr>
          <w:rFonts w:ascii="Arial" w:hAnsi="Arial" w:cs="Arial"/>
          <w:b/>
          <w:bCs/>
          <w:sz w:val="24"/>
          <w:szCs w:val="24"/>
        </w:rPr>
        <w:t xml:space="preserve">od daty </w:t>
      </w:r>
      <w:r w:rsidR="00410C0B" w:rsidRPr="00EB0D60">
        <w:rPr>
          <w:rFonts w:ascii="Arial" w:hAnsi="Arial" w:cs="Arial"/>
          <w:b/>
          <w:bCs/>
          <w:sz w:val="24"/>
          <w:szCs w:val="24"/>
        </w:rPr>
        <w:t>doręczenia</w:t>
      </w:r>
      <w:r w:rsidRPr="00EB0D60">
        <w:rPr>
          <w:rFonts w:ascii="Arial" w:hAnsi="Arial" w:cs="Arial"/>
          <w:b/>
          <w:bCs/>
          <w:sz w:val="24"/>
          <w:szCs w:val="24"/>
        </w:rPr>
        <w:t xml:space="preserve"> prawidłowej</w:t>
      </w:r>
      <w:r w:rsidR="00410C0B" w:rsidRPr="00EB0D60">
        <w:rPr>
          <w:rFonts w:ascii="Arial" w:hAnsi="Arial" w:cs="Arial"/>
          <w:b/>
          <w:bCs/>
          <w:sz w:val="24"/>
          <w:szCs w:val="24"/>
        </w:rPr>
        <w:t xml:space="preserve"> wystawionej faktury.</w:t>
      </w:r>
      <w:r w:rsidRPr="00EB0D60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45F44A82" w14:textId="77777777" w:rsidR="00A870BC" w:rsidRPr="00EB0D60" w:rsidRDefault="00A870BC" w:rsidP="00661205">
      <w:pPr>
        <w:numPr>
          <w:ilvl w:val="0"/>
          <w:numId w:val="13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EB0D60">
        <w:rPr>
          <w:rFonts w:ascii="Arial" w:hAnsi="Arial" w:cs="Arial"/>
          <w:sz w:val="24"/>
          <w:szCs w:val="24"/>
        </w:rPr>
        <w:t xml:space="preserve">Za dzień zapłaty uznaje się datę obciążenia rachunku Zamawiającego. </w:t>
      </w:r>
    </w:p>
    <w:p w14:paraId="47DB4228" w14:textId="77777777" w:rsidR="00A870BC" w:rsidRPr="00F47A90" w:rsidRDefault="00A870BC" w:rsidP="00661205">
      <w:pPr>
        <w:pStyle w:val="Akapitzlist"/>
        <w:numPr>
          <w:ilvl w:val="0"/>
          <w:numId w:val="13"/>
        </w:numPr>
        <w:spacing w:line="360" w:lineRule="auto"/>
        <w:ind w:left="0" w:hanging="365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Dla uznania faktury za prawidłowo wystawioną dokument faktury powinien zawierać, obok elementów prawem wymaganych, wskazanych w ofercie i niniejszej umowie</w:t>
      </w:r>
      <w:r w:rsidR="00C52B76" w:rsidRPr="00F47A90">
        <w:rPr>
          <w:rFonts w:ascii="Arial" w:hAnsi="Arial" w:cs="Arial"/>
          <w:sz w:val="24"/>
          <w:szCs w:val="24"/>
        </w:rPr>
        <w:t>, także numer umowy</w:t>
      </w:r>
      <w:r w:rsidR="00163190" w:rsidRPr="00F47A90">
        <w:rPr>
          <w:rFonts w:ascii="Arial" w:hAnsi="Arial" w:cs="Arial"/>
          <w:sz w:val="24"/>
          <w:szCs w:val="24"/>
        </w:rPr>
        <w:t>.</w:t>
      </w:r>
    </w:p>
    <w:p w14:paraId="4185C5B5" w14:textId="5EA1F05D" w:rsidR="00A870BC" w:rsidRPr="00E04095" w:rsidRDefault="00A870BC" w:rsidP="00661205">
      <w:pPr>
        <w:numPr>
          <w:ilvl w:val="0"/>
          <w:numId w:val="13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E04095">
        <w:rPr>
          <w:rFonts w:ascii="Arial" w:hAnsi="Arial" w:cs="Arial"/>
          <w:sz w:val="24"/>
          <w:szCs w:val="24"/>
        </w:rPr>
        <w:t xml:space="preserve">Zamawiającemu, w przypadku wątpliwości co do prawidłowości wystawionej faktury, przysługuje prawo do wniesienia reklamacji, zgodnie z § </w:t>
      </w:r>
      <w:r w:rsidR="00E04095" w:rsidRPr="00E04095">
        <w:rPr>
          <w:rFonts w:ascii="Arial" w:hAnsi="Arial" w:cs="Arial"/>
          <w:sz w:val="24"/>
          <w:szCs w:val="24"/>
        </w:rPr>
        <w:t>10</w:t>
      </w:r>
      <w:r w:rsidRPr="00E04095">
        <w:rPr>
          <w:rFonts w:ascii="Arial" w:hAnsi="Arial" w:cs="Arial"/>
          <w:sz w:val="24"/>
          <w:szCs w:val="24"/>
        </w:rPr>
        <w:t xml:space="preserve"> ust. </w:t>
      </w:r>
      <w:r w:rsidR="00E04095" w:rsidRPr="00E04095">
        <w:rPr>
          <w:rFonts w:ascii="Arial" w:hAnsi="Arial" w:cs="Arial"/>
          <w:sz w:val="24"/>
          <w:szCs w:val="24"/>
        </w:rPr>
        <w:t>13</w:t>
      </w:r>
      <w:r w:rsidRPr="00E04095">
        <w:rPr>
          <w:rFonts w:ascii="Arial" w:hAnsi="Arial" w:cs="Arial"/>
          <w:sz w:val="24"/>
          <w:szCs w:val="24"/>
        </w:rPr>
        <w:t xml:space="preserve"> Umowy.</w:t>
      </w:r>
    </w:p>
    <w:p w14:paraId="43FE8E0A" w14:textId="77777777" w:rsidR="00A870BC" w:rsidRPr="00F47A90" w:rsidRDefault="00A870BC" w:rsidP="00661205">
      <w:pPr>
        <w:numPr>
          <w:ilvl w:val="0"/>
          <w:numId w:val="13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W przypadku uwzględnienia reklamacji, Wykonawca niezwłocznie wystawi </w:t>
      </w:r>
      <w:r w:rsidR="00EC1AC2">
        <w:rPr>
          <w:rFonts w:ascii="Arial" w:hAnsi="Arial" w:cs="Arial"/>
          <w:sz w:val="24"/>
          <w:szCs w:val="24"/>
        </w:rPr>
        <w:br/>
      </w:r>
      <w:r w:rsidRPr="00F47A90">
        <w:rPr>
          <w:rFonts w:ascii="Arial" w:hAnsi="Arial" w:cs="Arial"/>
          <w:sz w:val="24"/>
          <w:szCs w:val="24"/>
        </w:rPr>
        <w:t xml:space="preserve">i dostarczy Zamawiającemu fakturę korygującą, a powstałą nadpłatę zwróci na rachunek bankowy Zamawiającego. </w:t>
      </w:r>
    </w:p>
    <w:p w14:paraId="179BF4F2" w14:textId="77777777" w:rsidR="00A870BC" w:rsidRPr="00F47A90" w:rsidRDefault="00A870BC" w:rsidP="00661205">
      <w:pPr>
        <w:numPr>
          <w:ilvl w:val="0"/>
          <w:numId w:val="13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Wniesienie przez Zamawiającego reklamacji do Wykonawcy nie zwalnia go </w:t>
      </w:r>
      <w:r w:rsidR="00EC1AC2">
        <w:rPr>
          <w:rFonts w:ascii="Arial" w:hAnsi="Arial" w:cs="Arial"/>
          <w:sz w:val="24"/>
          <w:szCs w:val="24"/>
        </w:rPr>
        <w:br/>
      </w:r>
      <w:r w:rsidRPr="00F47A90">
        <w:rPr>
          <w:rFonts w:ascii="Arial" w:hAnsi="Arial" w:cs="Arial"/>
          <w:sz w:val="24"/>
          <w:szCs w:val="24"/>
        </w:rPr>
        <w:t xml:space="preserve">z obowiązku terminowej zapłaty należności w wysokości określonej na fakturze, </w:t>
      </w:r>
      <w:r w:rsidR="00EC1AC2">
        <w:rPr>
          <w:rFonts w:ascii="Arial" w:hAnsi="Arial" w:cs="Arial"/>
          <w:sz w:val="24"/>
          <w:szCs w:val="24"/>
        </w:rPr>
        <w:br/>
      </w:r>
      <w:r w:rsidRPr="00F47A90">
        <w:rPr>
          <w:rFonts w:ascii="Arial" w:hAnsi="Arial" w:cs="Arial"/>
          <w:sz w:val="24"/>
          <w:szCs w:val="24"/>
        </w:rPr>
        <w:t xml:space="preserve">z zastrzeżeniem sytuacji, gdy: </w:t>
      </w:r>
    </w:p>
    <w:p w14:paraId="55109D30" w14:textId="77777777" w:rsidR="00A870BC" w:rsidRPr="00F47A90" w:rsidRDefault="00A870BC" w:rsidP="00661205">
      <w:pPr>
        <w:numPr>
          <w:ilvl w:val="1"/>
          <w:numId w:val="13"/>
        </w:numPr>
        <w:spacing w:line="360" w:lineRule="auto"/>
        <w:ind w:left="426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uwzględnione na fakturze stawki za paliwo gazowe są niezgodne ze złożoną przez Wykonawcę ofertą i stawkami wskazanymi w Załączniku nr 1 do Umowy - Formularzu ofertowym lub zawierają dodatkowe nie uwzględnione w Umowie opłaty. W takiej sytuacji zapłata za opłatę abonamentową oraz świadczenie usług dystrybucji zostanie dokonana w terminie wynikającym z pierwotnie wystawionej faktury, zaś zapłata za pobrane paliwo gazowe, w terminie określonym na faktur</w:t>
      </w:r>
      <w:r w:rsidR="00095FDF" w:rsidRPr="00F47A90">
        <w:rPr>
          <w:rFonts w:ascii="Arial" w:hAnsi="Arial" w:cs="Arial"/>
          <w:sz w:val="24"/>
          <w:szCs w:val="24"/>
        </w:rPr>
        <w:t>ze korygującej, zgodnie z ust. 8</w:t>
      </w:r>
      <w:r w:rsidRPr="00F47A90">
        <w:rPr>
          <w:rFonts w:ascii="Arial" w:hAnsi="Arial" w:cs="Arial"/>
          <w:sz w:val="24"/>
          <w:szCs w:val="24"/>
        </w:rPr>
        <w:t xml:space="preserve"> powyżej; </w:t>
      </w:r>
    </w:p>
    <w:p w14:paraId="796B19E5" w14:textId="77777777" w:rsidR="00A870BC" w:rsidRPr="00F47A90" w:rsidRDefault="00A870BC" w:rsidP="00661205">
      <w:pPr>
        <w:numPr>
          <w:ilvl w:val="1"/>
          <w:numId w:val="13"/>
        </w:numPr>
        <w:spacing w:line="360" w:lineRule="auto"/>
        <w:ind w:left="426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wykazane na fakturze zużycie paliwa gazowego rażąco odbiega od prognozowanego zużycia lub zużycia w analogicznych okresach. W takiej sytuacji Zamawiający dokona płatności w wysokości proporcjonalnej do prognozowanego zużycia w okresie trwania Umowy zgodnie z danymi ujętymi </w:t>
      </w:r>
      <w:r w:rsidR="006F79C2">
        <w:rPr>
          <w:rFonts w:ascii="Arial" w:hAnsi="Arial" w:cs="Arial"/>
          <w:sz w:val="24"/>
          <w:szCs w:val="24"/>
        </w:rPr>
        <w:br/>
      </w:r>
      <w:r w:rsidRPr="00F47A90">
        <w:rPr>
          <w:rFonts w:ascii="Arial" w:hAnsi="Arial" w:cs="Arial"/>
          <w:sz w:val="24"/>
          <w:szCs w:val="24"/>
        </w:rPr>
        <w:t>w Załączniku nr 2 do Umowy. Po rozpatrzeniu reklamacji oraz (o ile zajdzie taka konieczność) badaniu układu pomiarowego, w sytuacji gdy reklamacja okaże się zasadna, Wykonawca wystawi fakturę korygującą – w przypadku niedopłaty termin zapłaty zo</w:t>
      </w:r>
      <w:r w:rsidR="00095FDF" w:rsidRPr="00F47A90">
        <w:rPr>
          <w:rFonts w:ascii="Arial" w:hAnsi="Arial" w:cs="Arial"/>
          <w:sz w:val="24"/>
          <w:szCs w:val="24"/>
        </w:rPr>
        <w:t>stanie ustalony zgodnie z ust. 8</w:t>
      </w:r>
      <w:r w:rsidRPr="00F47A90">
        <w:rPr>
          <w:rFonts w:ascii="Arial" w:hAnsi="Arial" w:cs="Arial"/>
          <w:sz w:val="24"/>
          <w:szCs w:val="24"/>
        </w:rPr>
        <w:t xml:space="preserve"> powyżej. W przypadku, gdy reklamacja okaże się nieuzasadniona Zamawiający niezwłocznie dokona płatności pozostałej nieuregulowanej kwoty wynikającej z zakwestionowanej faktury; </w:t>
      </w:r>
    </w:p>
    <w:p w14:paraId="1CCD4FC5" w14:textId="77777777" w:rsidR="00A870BC" w:rsidRPr="00F47A90" w:rsidRDefault="00A870BC" w:rsidP="00661205">
      <w:pPr>
        <w:numPr>
          <w:ilvl w:val="1"/>
          <w:numId w:val="13"/>
        </w:numPr>
        <w:spacing w:line="360" w:lineRule="auto"/>
        <w:ind w:left="426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lastRenderedPageBreak/>
        <w:t>uwzględniony na fakturze okres rozliczeniowy wykracza poza</w:t>
      </w:r>
      <w:r w:rsidR="00095FDF" w:rsidRPr="00F47A90">
        <w:rPr>
          <w:rFonts w:ascii="Arial" w:hAnsi="Arial" w:cs="Arial"/>
          <w:sz w:val="24"/>
          <w:szCs w:val="24"/>
        </w:rPr>
        <w:t xml:space="preserve"> okres objęty niniejszą Umową. </w:t>
      </w:r>
      <w:r w:rsidRPr="00F47A90">
        <w:rPr>
          <w:rFonts w:ascii="Arial" w:hAnsi="Arial" w:cs="Arial"/>
          <w:sz w:val="24"/>
          <w:szCs w:val="24"/>
        </w:rPr>
        <w:t>W takim przypadku Zamawiający dokona zapłaty na podstawie faktury korygującej, w ter</w:t>
      </w:r>
      <w:r w:rsidR="00095FDF" w:rsidRPr="00F47A90">
        <w:rPr>
          <w:rFonts w:ascii="Arial" w:hAnsi="Arial" w:cs="Arial"/>
          <w:sz w:val="24"/>
          <w:szCs w:val="24"/>
        </w:rPr>
        <w:t>minie ustalonym zgodnie z ust. 8</w:t>
      </w:r>
      <w:r w:rsidRPr="00F47A90">
        <w:rPr>
          <w:rFonts w:ascii="Arial" w:hAnsi="Arial" w:cs="Arial"/>
          <w:sz w:val="24"/>
          <w:szCs w:val="24"/>
        </w:rPr>
        <w:t xml:space="preserve"> powyżej. </w:t>
      </w:r>
    </w:p>
    <w:p w14:paraId="0B79E980" w14:textId="77777777" w:rsidR="00A870BC" w:rsidRPr="00F47A90" w:rsidRDefault="00A870BC" w:rsidP="00661205">
      <w:pPr>
        <w:numPr>
          <w:ilvl w:val="0"/>
          <w:numId w:val="13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Do wynagrodzenia Wykonawcy należy doliczyć podatek VAT w odpowiedniej wysokości.  </w:t>
      </w:r>
    </w:p>
    <w:p w14:paraId="5EFF7810" w14:textId="77777777" w:rsidR="00A870BC" w:rsidRPr="00F47A90" w:rsidRDefault="00A870BC" w:rsidP="00661205">
      <w:pPr>
        <w:numPr>
          <w:ilvl w:val="0"/>
          <w:numId w:val="13"/>
        </w:numPr>
        <w:spacing w:after="6"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W przypadku przekroczenia terminu płatności, Zamawiając</w:t>
      </w:r>
      <w:r w:rsidR="00057D2A" w:rsidRPr="00F47A90">
        <w:rPr>
          <w:rFonts w:ascii="Arial" w:hAnsi="Arial" w:cs="Arial"/>
          <w:sz w:val="24"/>
          <w:szCs w:val="24"/>
        </w:rPr>
        <w:t>y</w:t>
      </w:r>
      <w:r w:rsidRPr="00F47A90">
        <w:rPr>
          <w:rFonts w:ascii="Arial" w:hAnsi="Arial" w:cs="Arial"/>
          <w:sz w:val="24"/>
          <w:szCs w:val="24"/>
        </w:rPr>
        <w:t xml:space="preserve"> zapłaci Wykonawcy odsetki jak za opóźnienie w spełnieniu świadczenia pieniężnego w wysokości ustawowej. </w:t>
      </w:r>
    </w:p>
    <w:p w14:paraId="09ADF03B" w14:textId="77777777" w:rsidR="00A870BC" w:rsidRPr="00F47A90" w:rsidRDefault="00A870BC" w:rsidP="00776AA2">
      <w:pPr>
        <w:pStyle w:val="Nagwek1"/>
      </w:pPr>
      <w:r w:rsidRPr="00F47A90">
        <w:t>§ 11</w:t>
      </w:r>
    </w:p>
    <w:p w14:paraId="70E5C8EB" w14:textId="77777777" w:rsidR="00A870BC" w:rsidRPr="00F47A90" w:rsidRDefault="00A870BC" w:rsidP="00661205">
      <w:pPr>
        <w:spacing w:after="39" w:line="360" w:lineRule="auto"/>
        <w:ind w:left="0" w:right="1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KARY UMOWNE I ROZWIĄZANIE UMOWY</w:t>
      </w:r>
    </w:p>
    <w:p w14:paraId="3A59D622" w14:textId="77777777" w:rsidR="00E50DC7" w:rsidRDefault="00A870BC" w:rsidP="00661205">
      <w:pPr>
        <w:numPr>
          <w:ilvl w:val="0"/>
          <w:numId w:val="15"/>
        </w:numPr>
        <w:spacing w:line="360" w:lineRule="auto"/>
        <w:ind w:left="0" w:right="7" w:hanging="283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Wykonawca zapłaci Zamawiającemu karę umowną</w:t>
      </w:r>
      <w:r w:rsidR="00E50DC7">
        <w:rPr>
          <w:rFonts w:ascii="Arial" w:hAnsi="Arial" w:cs="Arial"/>
          <w:sz w:val="24"/>
          <w:szCs w:val="24"/>
        </w:rPr>
        <w:t>:</w:t>
      </w:r>
    </w:p>
    <w:p w14:paraId="2378AC72" w14:textId="77777777" w:rsidR="00A870BC" w:rsidRDefault="00A870BC" w:rsidP="00662976">
      <w:pPr>
        <w:pStyle w:val="Akapitzlist"/>
        <w:numPr>
          <w:ilvl w:val="0"/>
          <w:numId w:val="33"/>
        </w:numPr>
        <w:spacing w:line="360" w:lineRule="auto"/>
        <w:ind w:left="426" w:right="7" w:hanging="426"/>
        <w:jc w:val="left"/>
        <w:rPr>
          <w:rFonts w:ascii="Arial" w:hAnsi="Arial" w:cs="Arial"/>
          <w:sz w:val="24"/>
          <w:szCs w:val="24"/>
        </w:rPr>
      </w:pPr>
      <w:r w:rsidRPr="00E50DC7">
        <w:rPr>
          <w:rFonts w:ascii="Arial" w:hAnsi="Arial" w:cs="Arial"/>
          <w:sz w:val="24"/>
          <w:szCs w:val="24"/>
        </w:rPr>
        <w:t>za odstąpienie od Umowy lub rozwiązanie Umowy przez Zamawiającego lub Wykonawcę, z przyczyn leżących po stronie Wykonawcy, w wysokości 5% wartości wynagrodzenia brutto określonego w § 9 ust. 1. Za okoliczność leżącą po stronie Wykonawcy Strony przyjmują w szczególności okoliczn</w:t>
      </w:r>
      <w:r w:rsidR="00F5505E" w:rsidRPr="00E50DC7">
        <w:rPr>
          <w:rFonts w:ascii="Arial" w:hAnsi="Arial" w:cs="Arial"/>
          <w:sz w:val="24"/>
          <w:szCs w:val="24"/>
        </w:rPr>
        <w:t>ości</w:t>
      </w:r>
      <w:r w:rsidR="00431E95" w:rsidRPr="00E50DC7">
        <w:rPr>
          <w:rFonts w:ascii="Arial" w:hAnsi="Arial" w:cs="Arial"/>
          <w:sz w:val="24"/>
          <w:szCs w:val="24"/>
        </w:rPr>
        <w:t>, o któ</w:t>
      </w:r>
      <w:r w:rsidR="00F5505E" w:rsidRPr="00E50DC7">
        <w:rPr>
          <w:rFonts w:ascii="Arial" w:hAnsi="Arial" w:cs="Arial"/>
          <w:sz w:val="24"/>
          <w:szCs w:val="24"/>
        </w:rPr>
        <w:t>rych</w:t>
      </w:r>
      <w:r w:rsidR="00431E95" w:rsidRPr="00E50DC7">
        <w:rPr>
          <w:rFonts w:ascii="Arial" w:hAnsi="Arial" w:cs="Arial"/>
          <w:sz w:val="24"/>
          <w:szCs w:val="24"/>
        </w:rPr>
        <w:t xml:space="preserve"> mowa w § 11 ust. 6</w:t>
      </w:r>
      <w:r w:rsidRPr="00E50DC7">
        <w:rPr>
          <w:rFonts w:ascii="Arial" w:hAnsi="Arial" w:cs="Arial"/>
          <w:sz w:val="24"/>
          <w:szCs w:val="24"/>
        </w:rPr>
        <w:t xml:space="preserve"> Umowy. </w:t>
      </w:r>
    </w:p>
    <w:p w14:paraId="677C5FF0" w14:textId="77777777" w:rsidR="00662976" w:rsidRPr="00662976" w:rsidRDefault="00662976" w:rsidP="00662976">
      <w:pPr>
        <w:pStyle w:val="Akapitzlist"/>
        <w:numPr>
          <w:ilvl w:val="0"/>
          <w:numId w:val="33"/>
        </w:numPr>
        <w:spacing w:line="360" w:lineRule="auto"/>
        <w:ind w:left="426" w:right="7" w:hanging="426"/>
        <w:jc w:val="left"/>
        <w:rPr>
          <w:rFonts w:ascii="Arial" w:hAnsi="Arial" w:cs="Arial"/>
          <w:sz w:val="24"/>
          <w:szCs w:val="24"/>
        </w:rPr>
      </w:pPr>
      <w:r w:rsidRPr="00662976">
        <w:rPr>
          <w:rFonts w:ascii="Arial" w:hAnsi="Arial" w:cs="Arial"/>
          <w:sz w:val="24"/>
          <w:szCs w:val="24"/>
        </w:rPr>
        <w:t>w przypadku nie przedłożenia szczegółowych kalkulacji cen jedn</w:t>
      </w:r>
      <w:r w:rsidR="00D83B28">
        <w:rPr>
          <w:rFonts w:ascii="Arial" w:hAnsi="Arial" w:cs="Arial"/>
          <w:sz w:val="24"/>
          <w:szCs w:val="24"/>
        </w:rPr>
        <w:t xml:space="preserve">ostkowych, </w:t>
      </w:r>
      <w:r w:rsidR="006F79C2">
        <w:rPr>
          <w:rFonts w:ascii="Arial" w:hAnsi="Arial" w:cs="Arial"/>
          <w:sz w:val="24"/>
          <w:szCs w:val="24"/>
        </w:rPr>
        <w:br/>
      </w:r>
      <w:r w:rsidR="00D83B28">
        <w:rPr>
          <w:rFonts w:ascii="Arial" w:hAnsi="Arial" w:cs="Arial"/>
          <w:sz w:val="24"/>
          <w:szCs w:val="24"/>
        </w:rPr>
        <w:t>o których mowa w § 15</w:t>
      </w:r>
      <w:r w:rsidRPr="00662976">
        <w:rPr>
          <w:rFonts w:ascii="Arial" w:hAnsi="Arial" w:cs="Arial"/>
          <w:sz w:val="24"/>
          <w:szCs w:val="24"/>
        </w:rPr>
        <w:t xml:space="preserve"> ust. 2 niniejszej umowy lub innych dokumentów lub oświadczeń wymaganych w</w:t>
      </w:r>
      <w:r w:rsidR="00D83B28">
        <w:rPr>
          <w:rFonts w:ascii="Arial" w:hAnsi="Arial" w:cs="Arial"/>
          <w:sz w:val="24"/>
          <w:szCs w:val="24"/>
        </w:rPr>
        <w:t xml:space="preserve"> § 15</w:t>
      </w:r>
      <w:r w:rsidRPr="00662976">
        <w:rPr>
          <w:rFonts w:ascii="Arial" w:hAnsi="Arial" w:cs="Arial"/>
          <w:sz w:val="24"/>
          <w:szCs w:val="24"/>
        </w:rPr>
        <w:t xml:space="preserve"> niniejszej umowy, Wykonawca zapłaci Zamawiającemu karę umowną w wysokości 50 zł za każdy dzień zwłoki w odniesieniu do każdego z przypadków, </w:t>
      </w:r>
    </w:p>
    <w:p w14:paraId="297961D1" w14:textId="77777777" w:rsidR="00662976" w:rsidRPr="00662976" w:rsidRDefault="00662976" w:rsidP="00662976">
      <w:pPr>
        <w:pStyle w:val="Akapitzlist"/>
        <w:numPr>
          <w:ilvl w:val="0"/>
          <w:numId w:val="33"/>
        </w:numPr>
        <w:spacing w:line="360" w:lineRule="auto"/>
        <w:ind w:left="426" w:right="7" w:hanging="426"/>
        <w:jc w:val="left"/>
        <w:rPr>
          <w:rFonts w:ascii="Arial" w:hAnsi="Arial" w:cs="Arial"/>
          <w:sz w:val="24"/>
          <w:szCs w:val="24"/>
        </w:rPr>
      </w:pPr>
      <w:r w:rsidRPr="00662976">
        <w:rPr>
          <w:rFonts w:ascii="Arial" w:hAnsi="Arial" w:cs="Arial"/>
          <w:sz w:val="24"/>
          <w:szCs w:val="24"/>
        </w:rPr>
        <w:t>w przypadku braku zmiany wynagrodzenia przysługującego podw</w:t>
      </w:r>
      <w:r w:rsidR="00D83B28">
        <w:rPr>
          <w:rFonts w:ascii="Arial" w:hAnsi="Arial" w:cs="Arial"/>
          <w:sz w:val="24"/>
          <w:szCs w:val="24"/>
        </w:rPr>
        <w:t>ykonawcy zgodnie  z treścią § 15</w:t>
      </w:r>
      <w:r w:rsidRPr="00662976">
        <w:rPr>
          <w:rFonts w:ascii="Arial" w:hAnsi="Arial" w:cs="Arial"/>
          <w:sz w:val="24"/>
          <w:szCs w:val="24"/>
        </w:rPr>
        <w:t xml:space="preserve"> ust. 11 umowy, w sytuacji, o której mowa w art. 439 ust. 5 ustawy PZP albo uchybienia</w:t>
      </w:r>
      <w:r w:rsidR="00D83B28">
        <w:rPr>
          <w:rFonts w:ascii="Arial" w:hAnsi="Arial" w:cs="Arial"/>
          <w:sz w:val="24"/>
          <w:szCs w:val="24"/>
        </w:rPr>
        <w:t xml:space="preserve"> terminowi, o którym mowa w § 15</w:t>
      </w:r>
      <w:r w:rsidRPr="00662976">
        <w:rPr>
          <w:rFonts w:ascii="Arial" w:hAnsi="Arial" w:cs="Arial"/>
          <w:sz w:val="24"/>
          <w:szCs w:val="24"/>
        </w:rPr>
        <w:t xml:space="preserve"> ust.11 Wykonawca zapłaci Zamawiającemu karę umowną  w wysokości 2000 zł za każdy przypadek,</w:t>
      </w:r>
    </w:p>
    <w:p w14:paraId="30AA4A6C" w14:textId="77777777" w:rsidR="004F62CD" w:rsidRPr="00662976" w:rsidRDefault="00662976" w:rsidP="00662976">
      <w:pPr>
        <w:pStyle w:val="Akapitzlist"/>
        <w:numPr>
          <w:ilvl w:val="0"/>
          <w:numId w:val="33"/>
        </w:numPr>
        <w:spacing w:line="360" w:lineRule="auto"/>
        <w:ind w:left="426" w:right="7" w:hanging="426"/>
        <w:jc w:val="left"/>
        <w:rPr>
          <w:rFonts w:ascii="Arial" w:hAnsi="Arial" w:cs="Arial"/>
          <w:sz w:val="24"/>
          <w:szCs w:val="24"/>
        </w:rPr>
      </w:pPr>
      <w:r w:rsidRPr="00662976">
        <w:rPr>
          <w:rFonts w:ascii="Arial" w:hAnsi="Arial" w:cs="Arial"/>
          <w:sz w:val="24"/>
          <w:szCs w:val="24"/>
        </w:rPr>
        <w:t>w przypadku braku zapłaty (kara umowna w wysokości 2.000 zł) lub nieterminowej zapłaty (200 zł za każdy dzień nieterminowej zapłaty) wynagrodzenia należnego podwykonawcy z tytułu zmiany wysokości wynagrodzenia, o której mowa w a</w:t>
      </w:r>
      <w:r w:rsidR="00374616">
        <w:rPr>
          <w:rFonts w:ascii="Arial" w:hAnsi="Arial" w:cs="Arial"/>
          <w:sz w:val="24"/>
          <w:szCs w:val="24"/>
        </w:rPr>
        <w:t>rt. 439 ust. 5 ustawy pzp i § 15</w:t>
      </w:r>
      <w:r w:rsidRPr="00662976">
        <w:rPr>
          <w:rFonts w:ascii="Arial" w:hAnsi="Arial" w:cs="Arial"/>
          <w:sz w:val="24"/>
          <w:szCs w:val="24"/>
        </w:rPr>
        <w:t xml:space="preserve"> ust.11;</w:t>
      </w:r>
    </w:p>
    <w:p w14:paraId="0FF5CD41" w14:textId="77777777" w:rsidR="00A870BC" w:rsidRPr="00F47A90" w:rsidRDefault="00A870BC" w:rsidP="00662976">
      <w:pPr>
        <w:numPr>
          <w:ilvl w:val="0"/>
          <w:numId w:val="15"/>
        </w:numPr>
        <w:spacing w:before="240" w:line="360" w:lineRule="auto"/>
        <w:ind w:left="0" w:right="7" w:hanging="283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Wykonawca zapłaci Zamawiającemu karę umowną w wysokości 1 000 zł brutto, za każdy rozpoczęty dzień przerwy w dostawach paliwa gazowego, odcięcia, ograniczenia, wstrzymania lub jakiejkolwiek innej formy zaprzestania dostaw paliwa </w:t>
      </w:r>
      <w:r w:rsidRPr="00F47A90">
        <w:rPr>
          <w:rFonts w:ascii="Arial" w:hAnsi="Arial" w:cs="Arial"/>
          <w:sz w:val="24"/>
          <w:szCs w:val="24"/>
        </w:rPr>
        <w:lastRenderedPageBreak/>
        <w:t xml:space="preserve">gazowego lub zdjęcia (wyłączenia) układu pomiarowego dla jakiegokolwiek punktu odbioru właściwego dla Zamawiającego: </w:t>
      </w:r>
    </w:p>
    <w:p w14:paraId="63CFFD0B" w14:textId="77777777" w:rsidR="00A870BC" w:rsidRPr="00F47A90" w:rsidRDefault="00A870BC" w:rsidP="00661205">
      <w:pPr>
        <w:numPr>
          <w:ilvl w:val="1"/>
          <w:numId w:val="15"/>
        </w:numPr>
        <w:spacing w:line="360" w:lineRule="auto"/>
        <w:ind w:left="426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zaistniałej wskutek braku terminowej płatności, która miała miejsce w związku </w:t>
      </w:r>
      <w:r w:rsidR="00A071F2">
        <w:rPr>
          <w:rFonts w:ascii="Arial" w:hAnsi="Arial" w:cs="Arial"/>
          <w:sz w:val="24"/>
          <w:szCs w:val="24"/>
        </w:rPr>
        <w:br/>
      </w:r>
      <w:r w:rsidRPr="00F47A90">
        <w:rPr>
          <w:rFonts w:ascii="Arial" w:hAnsi="Arial" w:cs="Arial"/>
          <w:sz w:val="24"/>
          <w:szCs w:val="24"/>
        </w:rPr>
        <w:t xml:space="preserve">z niedostarczeniem lub dostarczeniem z opóźnieniem faktury, upomnienia czy wezwania do zapłaty, lub </w:t>
      </w:r>
    </w:p>
    <w:p w14:paraId="3D2B854F" w14:textId="77777777" w:rsidR="00A870BC" w:rsidRPr="00F47A90" w:rsidRDefault="00A870BC" w:rsidP="00661205">
      <w:pPr>
        <w:numPr>
          <w:ilvl w:val="1"/>
          <w:numId w:val="15"/>
        </w:numPr>
        <w:spacing w:after="6" w:line="360" w:lineRule="auto"/>
        <w:ind w:left="426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zaniechaniem/ zaniedbaniem ze strony Wykonawcy obowiązku powiadomienia OSD o zmianie sprzedawcy.  </w:t>
      </w:r>
    </w:p>
    <w:p w14:paraId="49A5FA45" w14:textId="77777777" w:rsidR="00A870BC" w:rsidRPr="00F47A90" w:rsidRDefault="00A870BC" w:rsidP="00661205">
      <w:pPr>
        <w:spacing w:line="360" w:lineRule="auto"/>
        <w:ind w:left="425" w:right="7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W przypadku, o którym mowa w </w:t>
      </w:r>
      <w:r w:rsidR="00374616">
        <w:rPr>
          <w:rFonts w:ascii="Arial" w:hAnsi="Arial" w:cs="Arial"/>
          <w:sz w:val="24"/>
          <w:szCs w:val="24"/>
        </w:rPr>
        <w:t xml:space="preserve">pkt 1 i 2 powyżej, </w:t>
      </w:r>
      <w:r w:rsidRPr="00F47A90">
        <w:rPr>
          <w:rFonts w:ascii="Arial" w:hAnsi="Arial" w:cs="Arial"/>
          <w:sz w:val="24"/>
          <w:szCs w:val="24"/>
        </w:rPr>
        <w:t xml:space="preserve">Wykonawca pokryje wszelkie koszty związane ze wznowieniem dostaw gazu ziemnego w odniesieniu do każdego punktu odbioru. </w:t>
      </w:r>
    </w:p>
    <w:p w14:paraId="7F7F0959" w14:textId="77777777" w:rsidR="00A870BC" w:rsidRPr="00F47A90" w:rsidRDefault="00A870BC" w:rsidP="00661205">
      <w:pPr>
        <w:numPr>
          <w:ilvl w:val="0"/>
          <w:numId w:val="15"/>
        </w:numPr>
        <w:spacing w:line="360" w:lineRule="auto"/>
        <w:ind w:left="0" w:right="7" w:hanging="283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Każdorazowe obciążenie karą umowną nastąpi na podstawie noty obciążeniowej. Wykonawca wyraża zgodę na dokonanie potrącenia kar umownych </w:t>
      </w:r>
      <w:r w:rsidR="00A071F2">
        <w:rPr>
          <w:rFonts w:ascii="Arial" w:hAnsi="Arial" w:cs="Arial"/>
          <w:sz w:val="24"/>
          <w:szCs w:val="24"/>
        </w:rPr>
        <w:br/>
      </w:r>
      <w:r w:rsidRPr="00F47A90">
        <w:rPr>
          <w:rFonts w:ascii="Arial" w:hAnsi="Arial" w:cs="Arial"/>
          <w:sz w:val="24"/>
          <w:szCs w:val="24"/>
        </w:rPr>
        <w:t xml:space="preserve">z przysługującego mu wynagrodzenia. </w:t>
      </w:r>
    </w:p>
    <w:p w14:paraId="479684D5" w14:textId="77777777" w:rsidR="00A870BC" w:rsidRPr="00F47A90" w:rsidRDefault="00A870BC" w:rsidP="00661205">
      <w:pPr>
        <w:numPr>
          <w:ilvl w:val="0"/>
          <w:numId w:val="15"/>
        </w:numPr>
        <w:spacing w:line="360" w:lineRule="auto"/>
        <w:ind w:left="0" w:right="7" w:hanging="283"/>
        <w:jc w:val="left"/>
        <w:rPr>
          <w:rFonts w:ascii="Arial" w:hAnsi="Arial" w:cs="Arial"/>
          <w:sz w:val="24"/>
          <w:szCs w:val="24"/>
          <w:lang w:val="x-none"/>
        </w:rPr>
      </w:pPr>
      <w:r w:rsidRPr="00F47A90">
        <w:rPr>
          <w:rFonts w:ascii="Arial" w:hAnsi="Arial" w:cs="Arial"/>
          <w:sz w:val="24"/>
          <w:szCs w:val="24"/>
        </w:rPr>
        <w:t xml:space="preserve">Łączna wysokość kar umownych nie może przekroczyć 50% wartości łącznego wynagrodzenia umownego brutto, o którym mowa </w:t>
      </w:r>
      <w:r w:rsidRPr="00F47A90">
        <w:rPr>
          <w:rFonts w:ascii="Arial" w:hAnsi="Arial" w:cs="Arial"/>
          <w:sz w:val="24"/>
          <w:szCs w:val="24"/>
          <w:lang w:val="x-none"/>
        </w:rPr>
        <w:t>§ </w:t>
      </w:r>
      <w:r w:rsidRPr="00F47A90">
        <w:rPr>
          <w:rFonts w:ascii="Arial" w:hAnsi="Arial" w:cs="Arial"/>
          <w:sz w:val="24"/>
          <w:szCs w:val="24"/>
        </w:rPr>
        <w:t>9 ust. 1 niniejszej umowy</w:t>
      </w:r>
      <w:r w:rsidRPr="00F47A90">
        <w:rPr>
          <w:rFonts w:ascii="Arial" w:hAnsi="Arial" w:cs="Arial"/>
          <w:sz w:val="24"/>
          <w:szCs w:val="24"/>
          <w:lang w:val="x-none"/>
        </w:rPr>
        <w:t>.</w:t>
      </w:r>
    </w:p>
    <w:p w14:paraId="7472AFA0" w14:textId="77777777" w:rsidR="00A870BC" w:rsidRPr="00F47A90" w:rsidRDefault="00A870BC" w:rsidP="00661205">
      <w:pPr>
        <w:numPr>
          <w:ilvl w:val="0"/>
          <w:numId w:val="15"/>
        </w:numPr>
        <w:spacing w:line="360" w:lineRule="auto"/>
        <w:ind w:left="0" w:right="7" w:hanging="283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Kary umowne nie wyłączają prawa dochodzenia przez Strony odszkodowania przewyższającego wysokość zastrzeżonych kar umownych na zasadach ogólnych. </w:t>
      </w:r>
    </w:p>
    <w:p w14:paraId="6EC87B91" w14:textId="77777777" w:rsidR="00A870BC" w:rsidRPr="00F47A90" w:rsidRDefault="00A870BC" w:rsidP="00661205">
      <w:pPr>
        <w:numPr>
          <w:ilvl w:val="0"/>
          <w:numId w:val="15"/>
        </w:numPr>
        <w:spacing w:after="6" w:line="360" w:lineRule="auto"/>
        <w:ind w:left="0" w:right="7" w:hanging="283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Poza przypadkami przewidzianymi w przepisach prawa, Zamawiający uprawniony jest do odstąpienia od Umowy ze skutkiem natychmiastowym w przypadku, gdy: </w:t>
      </w:r>
    </w:p>
    <w:p w14:paraId="1C395FFD" w14:textId="77777777" w:rsidR="00A870BC" w:rsidRPr="00F47A90" w:rsidRDefault="00A870BC" w:rsidP="00661205">
      <w:pPr>
        <w:numPr>
          <w:ilvl w:val="1"/>
          <w:numId w:val="15"/>
        </w:numPr>
        <w:spacing w:line="360" w:lineRule="auto"/>
        <w:ind w:left="426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koncesja Wykonawcy na prowadzenie działalności w zakresie obrotu paliwem gazowym utraci ważność lub zostanie zmieniona w sposób powodujący jakiekolwiek ograniczenia w możliwości prawidłowego wykonywania postanowień Umowy – o czym Wykonawca zobowiązany jest niezwłocznie zawiadomić Zamawiającego; </w:t>
      </w:r>
    </w:p>
    <w:p w14:paraId="60243F8E" w14:textId="77777777" w:rsidR="00A870BC" w:rsidRPr="00F47A90" w:rsidRDefault="00A870BC" w:rsidP="00661205">
      <w:pPr>
        <w:numPr>
          <w:ilvl w:val="1"/>
          <w:numId w:val="15"/>
        </w:numPr>
        <w:spacing w:line="360" w:lineRule="auto"/>
        <w:ind w:left="426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koncesja Wykonawcy na dystrybucję paliwa gazowego utraci </w:t>
      </w:r>
      <w:r w:rsidR="00F5505E" w:rsidRPr="00F47A90">
        <w:rPr>
          <w:rFonts w:ascii="Arial" w:hAnsi="Arial" w:cs="Arial"/>
          <w:sz w:val="24"/>
          <w:szCs w:val="24"/>
        </w:rPr>
        <w:t xml:space="preserve">ważność lub zostanie zmieniona </w:t>
      </w:r>
      <w:r w:rsidRPr="00F47A90">
        <w:rPr>
          <w:rFonts w:ascii="Arial" w:hAnsi="Arial" w:cs="Arial"/>
          <w:sz w:val="24"/>
          <w:szCs w:val="24"/>
        </w:rPr>
        <w:t>w sposób powodujący jakiekolwiek ograniczenia w możliwości prawidłowego wykonywania postanowień Umowy, a w przypadku Wykonawcy nie</w:t>
      </w:r>
      <w:r w:rsidR="00F5505E" w:rsidRPr="00F47A90">
        <w:rPr>
          <w:rFonts w:ascii="Arial" w:hAnsi="Arial" w:cs="Arial"/>
          <w:sz w:val="24"/>
          <w:szCs w:val="24"/>
        </w:rPr>
        <w:t xml:space="preserve"> będącego OSD, gdy rozwiązaniu </w:t>
      </w:r>
      <w:r w:rsidRPr="00F47A90">
        <w:rPr>
          <w:rFonts w:ascii="Arial" w:hAnsi="Arial" w:cs="Arial"/>
          <w:sz w:val="24"/>
          <w:szCs w:val="24"/>
        </w:rPr>
        <w:t xml:space="preserve">z jakiejkolwiek przyczyny ulegnie umowa na świadczenie usług dystrybucji umożliwiająca sprzedaż i dystrybucję paliwa gazowego przez Wykonawcę do punktów odbioru właściwych dla Zamawiającego za pośrednictwem sieci dystrybucyjnej OSD – o czym Wykonawca zobowiązany jest niezwłocznie zawiadomić Zamawiającego; </w:t>
      </w:r>
    </w:p>
    <w:p w14:paraId="69A711D6" w14:textId="77777777" w:rsidR="00A870BC" w:rsidRPr="00F47A90" w:rsidRDefault="00A870BC" w:rsidP="00661205">
      <w:pPr>
        <w:numPr>
          <w:ilvl w:val="1"/>
          <w:numId w:val="15"/>
        </w:numPr>
        <w:spacing w:line="360" w:lineRule="auto"/>
        <w:ind w:left="567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lastRenderedPageBreak/>
        <w:t xml:space="preserve">Wykonawca narusza w sposób rażący postanowienia Umowy, nie wykonuje zobowiązań wynikających z Umowy lub wykonuje je nienależycie, pomimo upływu terminu 30 dni wyznaczonego przez Zamawiającego na piśmie do zaniechania naruszeń,  </w:t>
      </w:r>
    </w:p>
    <w:p w14:paraId="4964241F" w14:textId="77777777" w:rsidR="00A870BC" w:rsidRPr="00F47A90" w:rsidRDefault="00A870BC" w:rsidP="00661205">
      <w:pPr>
        <w:numPr>
          <w:ilvl w:val="1"/>
          <w:numId w:val="15"/>
        </w:numPr>
        <w:spacing w:line="360" w:lineRule="auto"/>
        <w:ind w:left="567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Wykonawca nie wystawił faktury za dostawę paliwa gazowego w terminie 60 dni od pozyskania danych rozliczeniowych z układu pomiarowego; </w:t>
      </w:r>
    </w:p>
    <w:p w14:paraId="21CA89E3" w14:textId="77777777" w:rsidR="00A870BC" w:rsidRPr="00F47A90" w:rsidRDefault="00A870BC" w:rsidP="00661205">
      <w:pPr>
        <w:numPr>
          <w:ilvl w:val="1"/>
          <w:numId w:val="15"/>
        </w:numPr>
        <w:spacing w:line="360" w:lineRule="auto"/>
        <w:ind w:left="567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w wyniku wszczętego postępowania egzekucyjnego nastąpiło zajęcie majątku Wykonawcy lub znacznej jego części, o czym Wykonawca zobowiązuje się powiadomić Zamawiającego następnego dnia po zaistnieniu takiego przypadku; </w:t>
      </w:r>
    </w:p>
    <w:p w14:paraId="72188E06" w14:textId="77777777" w:rsidR="00A870BC" w:rsidRPr="00F47A90" w:rsidRDefault="00A870BC" w:rsidP="00661205">
      <w:pPr>
        <w:numPr>
          <w:ilvl w:val="1"/>
          <w:numId w:val="15"/>
        </w:numPr>
        <w:spacing w:line="360" w:lineRule="auto"/>
        <w:ind w:left="567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Wykonawca przystąpił do likwidacji swojego przedsiębiorstwa. </w:t>
      </w:r>
    </w:p>
    <w:p w14:paraId="330D5DBD" w14:textId="77777777" w:rsidR="00A870BC" w:rsidRPr="00F47A90" w:rsidRDefault="00A870BC" w:rsidP="00661205">
      <w:pPr>
        <w:pStyle w:val="Akapitzlist"/>
        <w:numPr>
          <w:ilvl w:val="0"/>
          <w:numId w:val="15"/>
        </w:numPr>
        <w:spacing w:line="360" w:lineRule="auto"/>
        <w:ind w:left="0" w:right="7" w:hanging="365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Odstąpienie od Umowy może nastąpić wyłącznie w formie pisemne</w:t>
      </w:r>
      <w:r w:rsidR="0083227C" w:rsidRPr="00F47A90">
        <w:rPr>
          <w:rFonts w:ascii="Arial" w:hAnsi="Arial" w:cs="Arial"/>
          <w:sz w:val="24"/>
          <w:szCs w:val="24"/>
        </w:rPr>
        <w:t xml:space="preserve">j pod rygorem nieważności wraz </w:t>
      </w:r>
      <w:r w:rsidRPr="00F47A90">
        <w:rPr>
          <w:rFonts w:ascii="Arial" w:hAnsi="Arial" w:cs="Arial"/>
          <w:sz w:val="24"/>
          <w:szCs w:val="24"/>
        </w:rPr>
        <w:t xml:space="preserve">z podaniem uzasadnienia, w terminie 30 dni od dnia zaistnienia przyczyny odstąpienia. </w:t>
      </w:r>
    </w:p>
    <w:p w14:paraId="22D1E252" w14:textId="77777777" w:rsidR="00A870BC" w:rsidRPr="001F7CCA" w:rsidRDefault="00A870BC" w:rsidP="00661205">
      <w:pPr>
        <w:numPr>
          <w:ilvl w:val="0"/>
          <w:numId w:val="15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Odstąpienie od Umowy wywiera skutek w postaci rozwiązania Umowy na przyszłość, w dniu wskazanym przez Zamawiającego, jednakże nie wcześniej niż w dniu otrzymania oświadczenia o odstąpieniu od Umowy przez Wykonawcę, nie naruszając stosunku prawnego łączą</w:t>
      </w:r>
      <w:r w:rsidR="00C52B76" w:rsidRPr="00F47A90">
        <w:rPr>
          <w:rFonts w:ascii="Arial" w:hAnsi="Arial" w:cs="Arial"/>
          <w:sz w:val="24"/>
          <w:szCs w:val="24"/>
        </w:rPr>
        <w:t xml:space="preserve">cego strony na podstawie Umowy </w:t>
      </w:r>
      <w:r w:rsidRPr="00F47A90">
        <w:rPr>
          <w:rFonts w:ascii="Arial" w:hAnsi="Arial" w:cs="Arial"/>
          <w:sz w:val="24"/>
          <w:szCs w:val="24"/>
        </w:rPr>
        <w:t>w zakresie już wykonanego przedmiotu Umowy. Odstąpienie od Umowy nie zwalnia zatem stron Umowy z obowiązku uregulowania wzajemnych należności i wynikających z niej zobowiązań za wykonaną dostawę paliwa gazowego w okresie obowiązywania Umowy, z ty</w:t>
      </w:r>
      <w:r w:rsidR="001F7CCA">
        <w:rPr>
          <w:rFonts w:ascii="Arial" w:hAnsi="Arial" w:cs="Arial"/>
          <w:sz w:val="24"/>
          <w:szCs w:val="24"/>
        </w:rPr>
        <w:t xml:space="preserve">m że w przypadku o którym mowa </w:t>
      </w:r>
      <w:r w:rsidRPr="00F47A90">
        <w:rPr>
          <w:rFonts w:ascii="Arial" w:hAnsi="Arial" w:cs="Arial"/>
          <w:sz w:val="24"/>
          <w:szCs w:val="24"/>
        </w:rPr>
        <w:t>w us</w:t>
      </w:r>
      <w:r w:rsidR="0083227C" w:rsidRPr="00F47A90">
        <w:rPr>
          <w:rFonts w:ascii="Arial" w:hAnsi="Arial" w:cs="Arial"/>
          <w:sz w:val="24"/>
          <w:szCs w:val="24"/>
        </w:rPr>
        <w:t>t. 6</w:t>
      </w:r>
      <w:r w:rsidRPr="00F47A90">
        <w:rPr>
          <w:rFonts w:ascii="Arial" w:hAnsi="Arial" w:cs="Arial"/>
          <w:sz w:val="24"/>
          <w:szCs w:val="24"/>
        </w:rPr>
        <w:t xml:space="preserve"> pkt 1 lub pkt 2 powyżej, Wykonawca może żądać wynagrodzenia wyłącznie za okres do chwili utraty uprawnień wynikających z koncesji lub rozwiązania umowy na świadczenie usług dystrybucji.</w:t>
      </w:r>
      <w:r w:rsidRPr="00F47A90">
        <w:rPr>
          <w:rFonts w:ascii="Arial" w:eastAsia="Times New Roman" w:hAnsi="Arial" w:cs="Arial"/>
          <w:sz w:val="24"/>
          <w:szCs w:val="24"/>
        </w:rPr>
        <w:t xml:space="preserve"> </w:t>
      </w:r>
    </w:p>
    <w:p w14:paraId="68E42247" w14:textId="77777777" w:rsidR="00A870BC" w:rsidRPr="00F47A90" w:rsidRDefault="00A870BC" w:rsidP="00776AA2">
      <w:pPr>
        <w:pStyle w:val="Nagwek1"/>
      </w:pPr>
      <w:r w:rsidRPr="00F47A90">
        <w:t>§ 12</w:t>
      </w:r>
      <w:r w:rsidR="003D2D48" w:rsidRPr="00F47A90">
        <w:br/>
        <w:t>ZMIANY UMOWY</w:t>
      </w:r>
    </w:p>
    <w:p w14:paraId="1303EA5E" w14:textId="77777777" w:rsidR="00A870BC" w:rsidRPr="00F47A90" w:rsidRDefault="00A870BC" w:rsidP="00661205">
      <w:pPr>
        <w:numPr>
          <w:ilvl w:val="0"/>
          <w:numId w:val="16"/>
        </w:numPr>
        <w:spacing w:line="360" w:lineRule="auto"/>
        <w:ind w:left="0" w:right="7" w:hanging="425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Wszelkie zmiany Umowy wymagają zastosowania formy pisemnego aneksu, </w:t>
      </w:r>
      <w:r w:rsidR="00A071F2">
        <w:rPr>
          <w:rFonts w:ascii="Arial" w:hAnsi="Arial" w:cs="Arial"/>
          <w:sz w:val="24"/>
          <w:szCs w:val="24"/>
        </w:rPr>
        <w:br/>
      </w:r>
      <w:r w:rsidRPr="00F47A90">
        <w:rPr>
          <w:rFonts w:ascii="Arial" w:hAnsi="Arial" w:cs="Arial"/>
          <w:sz w:val="24"/>
          <w:szCs w:val="24"/>
        </w:rPr>
        <w:t xml:space="preserve">z wyjątkiem zmian określonych w § 13 Umowy wymagających zastosowania formy pisemnego zawiadomienia. </w:t>
      </w:r>
    </w:p>
    <w:p w14:paraId="1842D332" w14:textId="77777777" w:rsidR="00A870BC" w:rsidRPr="00F47A90" w:rsidRDefault="00A870BC" w:rsidP="00661205">
      <w:pPr>
        <w:numPr>
          <w:ilvl w:val="0"/>
          <w:numId w:val="16"/>
        </w:numPr>
        <w:spacing w:after="6" w:line="360" w:lineRule="auto"/>
        <w:ind w:left="0" w:right="7" w:hanging="425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Dopuszcza się możliwość zmiany umowy, na uzasadniony wniosek Wykonawcy/Zamawiającego w następującym zakresie zmiany wartości maksymalnej umowy  brutto wskazanej w § 9 ust. 1 Umowy lub § 9 ust. 2 Umowy w przypadku: </w:t>
      </w:r>
    </w:p>
    <w:p w14:paraId="56ACDDBC" w14:textId="77777777" w:rsidR="00A870BC" w:rsidRPr="00F47A90" w:rsidRDefault="00A870BC" w:rsidP="00661205">
      <w:pPr>
        <w:numPr>
          <w:ilvl w:val="1"/>
          <w:numId w:val="16"/>
        </w:numPr>
        <w:spacing w:line="360" w:lineRule="auto"/>
        <w:ind w:left="426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lastRenderedPageBreak/>
        <w:t xml:space="preserve">zmiany ceny netto paliwa gazowego w związku ze zmianą kwalifikacji w zakresie podatku akcyzowego, </w:t>
      </w:r>
    </w:p>
    <w:p w14:paraId="40C35475" w14:textId="77777777" w:rsidR="00A870BC" w:rsidRPr="00F47A90" w:rsidRDefault="00A870BC" w:rsidP="00661205">
      <w:pPr>
        <w:numPr>
          <w:ilvl w:val="1"/>
          <w:numId w:val="16"/>
        </w:numPr>
        <w:spacing w:after="18" w:line="360" w:lineRule="auto"/>
        <w:ind w:left="426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zmiany stawek i cen za usługi dystrybucji w przypadku zatwierdzenia przez Prezesa URE zmiany Taryfy OSD, które miałyby obowiązywać w okresie obowiązywania Umowy, </w:t>
      </w:r>
    </w:p>
    <w:p w14:paraId="208BDA35" w14:textId="77777777" w:rsidR="00A870BC" w:rsidRPr="00F47A90" w:rsidRDefault="00A870BC" w:rsidP="00661205">
      <w:pPr>
        <w:numPr>
          <w:ilvl w:val="1"/>
          <w:numId w:val="16"/>
        </w:numPr>
        <w:spacing w:line="360" w:lineRule="auto"/>
        <w:ind w:left="426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ustawowej zmiany stawki podatku VAT, </w:t>
      </w:r>
    </w:p>
    <w:p w14:paraId="303EE498" w14:textId="77777777" w:rsidR="00A870BC" w:rsidRPr="00F47A90" w:rsidRDefault="00A870BC" w:rsidP="00661205">
      <w:pPr>
        <w:numPr>
          <w:ilvl w:val="1"/>
          <w:numId w:val="16"/>
        </w:numPr>
        <w:spacing w:after="6" w:line="360" w:lineRule="auto"/>
        <w:ind w:left="426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ustawowej zmiany opodatkowania podatkiem akcyzowym, w wyniku czego zmianie ulegnie cena jednostkowa netto paliwa gazowego, o kwotę wynikającą ze zmiany tych cen/stawek. </w:t>
      </w:r>
    </w:p>
    <w:p w14:paraId="77D45DAD" w14:textId="14A7345E" w:rsidR="00A870BC" w:rsidRPr="00F47A90" w:rsidRDefault="00A870BC" w:rsidP="00661205">
      <w:pPr>
        <w:numPr>
          <w:ilvl w:val="0"/>
          <w:numId w:val="16"/>
        </w:numPr>
        <w:spacing w:line="360" w:lineRule="auto"/>
        <w:ind w:left="0" w:right="7" w:hanging="425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Zamawiający </w:t>
      </w:r>
      <w:r w:rsidRPr="006564C4">
        <w:rPr>
          <w:rFonts w:ascii="Arial" w:hAnsi="Arial" w:cs="Arial"/>
          <w:sz w:val="24"/>
          <w:szCs w:val="24"/>
        </w:rPr>
        <w:t>przewiduje możliwość jednokrotnego lub wielokrotnego zwiększenia lub zmniejszenia łącznej maksymalnej ilości paliwa gazowego dostarczanego w okresie realizacji Umowy wskazanego w § 4 ust. 8 Umowy, w przypadku wystąpienia zwiększonego lub zmniejszenia zapotrzebowania w obiek</w:t>
      </w:r>
      <w:r w:rsidR="006564C4">
        <w:rPr>
          <w:rFonts w:ascii="Arial" w:hAnsi="Arial" w:cs="Arial"/>
          <w:sz w:val="24"/>
          <w:szCs w:val="24"/>
        </w:rPr>
        <w:t>cie</w:t>
      </w:r>
      <w:r w:rsidRPr="006564C4">
        <w:rPr>
          <w:rFonts w:ascii="Arial" w:hAnsi="Arial" w:cs="Arial"/>
          <w:sz w:val="24"/>
          <w:szCs w:val="24"/>
        </w:rPr>
        <w:t xml:space="preserve"> właściwy</w:t>
      </w:r>
      <w:r w:rsidR="006564C4">
        <w:rPr>
          <w:rFonts w:ascii="Arial" w:hAnsi="Arial" w:cs="Arial"/>
          <w:sz w:val="24"/>
          <w:szCs w:val="24"/>
        </w:rPr>
        <w:t>m</w:t>
      </w:r>
      <w:r w:rsidRPr="006564C4">
        <w:rPr>
          <w:rFonts w:ascii="Arial" w:hAnsi="Arial" w:cs="Arial"/>
          <w:sz w:val="24"/>
          <w:szCs w:val="24"/>
        </w:rPr>
        <w:t xml:space="preserve"> dla</w:t>
      </w:r>
      <w:r w:rsidRPr="00F47A90">
        <w:rPr>
          <w:rFonts w:ascii="Arial" w:hAnsi="Arial" w:cs="Arial"/>
          <w:sz w:val="24"/>
          <w:szCs w:val="24"/>
        </w:rPr>
        <w:t xml:space="preserve"> Zamawiającego w stosunku do ilości określonych w treści Załącznika nr 2 </w:t>
      </w:r>
      <w:r w:rsidR="009E0A88" w:rsidRPr="00F47A90">
        <w:rPr>
          <w:rFonts w:ascii="Arial" w:hAnsi="Arial" w:cs="Arial"/>
          <w:sz w:val="24"/>
          <w:szCs w:val="24"/>
        </w:rPr>
        <w:t xml:space="preserve">i 3 </w:t>
      </w:r>
      <w:r w:rsidRPr="00F47A90">
        <w:rPr>
          <w:rFonts w:ascii="Arial" w:hAnsi="Arial" w:cs="Arial"/>
          <w:sz w:val="24"/>
          <w:szCs w:val="24"/>
        </w:rPr>
        <w:t xml:space="preserve">do Umowy, z uwzględnieniem zmiany maksymalnej wysokości wynagrodzenia wskazanej w § 9 ust. 1 Umowy lub § 9 ust. 2 Umowy, z zastrzeżeniem, iż łączna wartość zmian nie przekroczy 20 % wysokości wynagrodzenia wskazanej w § 9 ust. 1 Umowy lub § 9 ust. 2 Umowy. </w:t>
      </w:r>
    </w:p>
    <w:p w14:paraId="291ABA79" w14:textId="77777777" w:rsidR="00A870BC" w:rsidRPr="00F47A90" w:rsidRDefault="00A870BC" w:rsidP="00661205">
      <w:pPr>
        <w:numPr>
          <w:ilvl w:val="0"/>
          <w:numId w:val="16"/>
        </w:numPr>
        <w:spacing w:line="360" w:lineRule="auto"/>
        <w:ind w:left="0" w:right="7" w:hanging="425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Zamawiający przewiduje możliwość jednokrotnej lub wielokrotnej zmiany miejsca świadczenia dostaw lub likwidacji miejsca świadczenia dostaw lub utworzenia nowego mi</w:t>
      </w:r>
      <w:r w:rsidR="00381CAF" w:rsidRPr="00F47A90">
        <w:rPr>
          <w:rFonts w:ascii="Arial" w:hAnsi="Arial" w:cs="Arial"/>
          <w:sz w:val="24"/>
          <w:szCs w:val="24"/>
        </w:rPr>
        <w:t xml:space="preserve">ejsca świadczenia dostaw wraz  </w:t>
      </w:r>
      <w:r w:rsidRPr="00F47A90">
        <w:rPr>
          <w:rFonts w:ascii="Arial" w:hAnsi="Arial" w:cs="Arial"/>
          <w:sz w:val="24"/>
          <w:szCs w:val="24"/>
        </w:rPr>
        <w:t>z odpowiednim określeniem wszystkich parametrów miejsca dostawy – punktów odbi</w:t>
      </w:r>
      <w:r w:rsidR="00381CAF" w:rsidRPr="00F47A90">
        <w:rPr>
          <w:rFonts w:ascii="Arial" w:hAnsi="Arial" w:cs="Arial"/>
          <w:sz w:val="24"/>
          <w:szCs w:val="24"/>
        </w:rPr>
        <w:t xml:space="preserve">oru wskazanych </w:t>
      </w:r>
      <w:r w:rsidRPr="00F47A90">
        <w:rPr>
          <w:rFonts w:ascii="Arial" w:hAnsi="Arial" w:cs="Arial"/>
          <w:sz w:val="24"/>
          <w:szCs w:val="24"/>
        </w:rPr>
        <w:t>w Załączniku nr 2</w:t>
      </w:r>
      <w:r w:rsidR="005671AB" w:rsidRPr="00F47A90">
        <w:rPr>
          <w:rFonts w:ascii="Arial" w:hAnsi="Arial" w:cs="Arial"/>
          <w:sz w:val="24"/>
          <w:szCs w:val="24"/>
        </w:rPr>
        <w:t xml:space="preserve"> i 3</w:t>
      </w:r>
      <w:r w:rsidRPr="00F47A90">
        <w:rPr>
          <w:rFonts w:ascii="Arial" w:hAnsi="Arial" w:cs="Arial"/>
          <w:sz w:val="24"/>
          <w:szCs w:val="24"/>
        </w:rPr>
        <w:t xml:space="preserve"> do Umowy oraz pod warunkiem wystąpienia obie</w:t>
      </w:r>
      <w:r w:rsidR="00381CAF" w:rsidRPr="00F47A90">
        <w:rPr>
          <w:rFonts w:ascii="Arial" w:hAnsi="Arial" w:cs="Arial"/>
          <w:sz w:val="24"/>
          <w:szCs w:val="24"/>
        </w:rPr>
        <w:t xml:space="preserve">ktywnych potrzeb Zamawiającego </w:t>
      </w:r>
      <w:r w:rsidR="00011105">
        <w:rPr>
          <w:rFonts w:ascii="Arial" w:hAnsi="Arial" w:cs="Arial"/>
          <w:sz w:val="24"/>
          <w:szCs w:val="24"/>
        </w:rPr>
        <w:br/>
      </w:r>
      <w:r w:rsidRPr="00F47A90">
        <w:rPr>
          <w:rFonts w:ascii="Arial" w:hAnsi="Arial" w:cs="Arial"/>
          <w:sz w:val="24"/>
          <w:szCs w:val="24"/>
        </w:rPr>
        <w:t xml:space="preserve">w tym zakresie z uwagi na: zmniejszenie lub zwiększenie zapotrzebowania na paliwo gazowe względem zakresu przewidywanego w Załączniku nr 2 </w:t>
      </w:r>
      <w:r w:rsidR="005671AB" w:rsidRPr="00F47A90">
        <w:rPr>
          <w:rFonts w:ascii="Arial" w:hAnsi="Arial" w:cs="Arial"/>
          <w:sz w:val="24"/>
          <w:szCs w:val="24"/>
        </w:rPr>
        <w:t xml:space="preserve">i 3 </w:t>
      </w:r>
      <w:r w:rsidRPr="00F47A90">
        <w:rPr>
          <w:rFonts w:ascii="Arial" w:hAnsi="Arial" w:cs="Arial"/>
          <w:sz w:val="24"/>
          <w:szCs w:val="24"/>
        </w:rPr>
        <w:t xml:space="preserve">do Umowy, zmiany w sposobie organizacji, strukturze organizacji lub zasad prawnych regulujących funkcjonowanie danego Zamawiającego, powodującej </w:t>
      </w:r>
      <w:r w:rsidRPr="00F47A90">
        <w:rPr>
          <w:rFonts w:ascii="Arial" w:hAnsi="Arial" w:cs="Arial"/>
          <w:sz w:val="24"/>
          <w:szCs w:val="24"/>
        </w:rPr>
        <w:br/>
        <w:t xml:space="preserve">w szczególności konieczność utworzenia lokalizacji dostaw niewymienionej </w:t>
      </w:r>
      <w:r w:rsidR="00011105">
        <w:rPr>
          <w:rFonts w:ascii="Arial" w:hAnsi="Arial" w:cs="Arial"/>
          <w:sz w:val="24"/>
          <w:szCs w:val="24"/>
        </w:rPr>
        <w:br/>
      </w:r>
      <w:r w:rsidRPr="00F47A90">
        <w:rPr>
          <w:rFonts w:ascii="Arial" w:hAnsi="Arial" w:cs="Arial"/>
          <w:sz w:val="24"/>
          <w:szCs w:val="24"/>
        </w:rPr>
        <w:t xml:space="preserve">w Załączniku nr 2 </w:t>
      </w:r>
      <w:r w:rsidR="005671AB" w:rsidRPr="00F47A90">
        <w:rPr>
          <w:rFonts w:ascii="Arial" w:hAnsi="Arial" w:cs="Arial"/>
          <w:sz w:val="24"/>
          <w:szCs w:val="24"/>
        </w:rPr>
        <w:t xml:space="preserve">i 3 </w:t>
      </w:r>
      <w:r w:rsidRPr="00F47A90">
        <w:rPr>
          <w:rFonts w:ascii="Arial" w:hAnsi="Arial" w:cs="Arial"/>
          <w:sz w:val="24"/>
          <w:szCs w:val="24"/>
        </w:rPr>
        <w:t xml:space="preserve">do Umowy, połączenia lub zniesienia lokalizacji dostaw wymienionej w Załączniku nr 2 </w:t>
      </w:r>
      <w:r w:rsidR="005671AB" w:rsidRPr="00F47A90">
        <w:rPr>
          <w:rFonts w:ascii="Arial" w:hAnsi="Arial" w:cs="Arial"/>
          <w:sz w:val="24"/>
          <w:szCs w:val="24"/>
        </w:rPr>
        <w:t xml:space="preserve">i 3 </w:t>
      </w:r>
      <w:r w:rsidRPr="00F47A90">
        <w:rPr>
          <w:rFonts w:ascii="Arial" w:hAnsi="Arial" w:cs="Arial"/>
          <w:sz w:val="24"/>
          <w:szCs w:val="24"/>
        </w:rPr>
        <w:t xml:space="preserve">do Umowy, w zakresie w jakim po ujawnieniu się przedmiotowych potrzeb Zamawiającego, zmiany miejsca dostaw lub utworzenie miejsca dostaw lub likwidacji miejsca dostaw będą niezbędne do prawidłowej </w:t>
      </w:r>
      <w:r w:rsidR="00011105">
        <w:rPr>
          <w:rFonts w:ascii="Arial" w:hAnsi="Arial" w:cs="Arial"/>
          <w:sz w:val="24"/>
          <w:szCs w:val="24"/>
        </w:rPr>
        <w:br/>
      </w:r>
      <w:r w:rsidRPr="00F47A90">
        <w:rPr>
          <w:rFonts w:ascii="Arial" w:hAnsi="Arial" w:cs="Arial"/>
          <w:sz w:val="24"/>
          <w:szCs w:val="24"/>
        </w:rPr>
        <w:t xml:space="preserve">i celowej realizacji Umowy, a zmiana ta nie powoduje zmiany poziomu </w:t>
      </w:r>
      <w:r w:rsidRPr="00F47A90">
        <w:rPr>
          <w:rFonts w:ascii="Arial" w:hAnsi="Arial" w:cs="Arial"/>
          <w:sz w:val="24"/>
          <w:szCs w:val="24"/>
        </w:rPr>
        <w:lastRenderedPageBreak/>
        <w:t xml:space="preserve">maksymalnego wynagrodzenia, o którym mowa w § 9 ust. 1 Umowy lub w § 9 ust. 2 Umowy oraz zmian cen jednostkowych na inne niż wskazane w Załączniku nr 1 do Umowy, z zastrzeżeniem, że zmiana taryfy może spowodować zmianę cen jednostkowych na wskazane w Załączniku nr 1 do Umowy dla nowej taryfy. </w:t>
      </w:r>
    </w:p>
    <w:p w14:paraId="01707AEB" w14:textId="77777777" w:rsidR="00A870BC" w:rsidRPr="00F47A90" w:rsidRDefault="00A870BC" w:rsidP="00661205">
      <w:pPr>
        <w:numPr>
          <w:ilvl w:val="0"/>
          <w:numId w:val="16"/>
        </w:numPr>
        <w:spacing w:line="360" w:lineRule="auto"/>
        <w:ind w:left="0" w:right="7" w:hanging="425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Zamawiający przewiduje możliwość jednokrotnej lub wielokrotnej zmiany danych zawartych w Załączniku nr 2 </w:t>
      </w:r>
      <w:r w:rsidR="00FE213A" w:rsidRPr="00F47A90">
        <w:rPr>
          <w:rFonts w:ascii="Arial" w:hAnsi="Arial" w:cs="Arial"/>
          <w:sz w:val="24"/>
          <w:szCs w:val="24"/>
        </w:rPr>
        <w:t xml:space="preserve">i 3 </w:t>
      </w:r>
      <w:r w:rsidRPr="00F47A90">
        <w:rPr>
          <w:rFonts w:ascii="Arial" w:hAnsi="Arial" w:cs="Arial"/>
          <w:sz w:val="24"/>
          <w:szCs w:val="24"/>
        </w:rPr>
        <w:t xml:space="preserve">do Umowy i w związku z tym parametrów dostaw paliwa gazowego;  pod warunkiem wystąpienia obiektywnych potrzeb Zamawiającego w tym zakresie z uwagi na: zmniejszenie lub zwiększenie zapotrzebowania na paliwo gazowe względem przewidywanego w Załączniku nr 2 </w:t>
      </w:r>
      <w:r w:rsidR="00FE213A" w:rsidRPr="00F47A90">
        <w:rPr>
          <w:rFonts w:ascii="Arial" w:hAnsi="Arial" w:cs="Arial"/>
          <w:sz w:val="24"/>
          <w:szCs w:val="24"/>
        </w:rPr>
        <w:t xml:space="preserve">i 3 </w:t>
      </w:r>
      <w:r w:rsidRPr="00F47A90">
        <w:rPr>
          <w:rFonts w:ascii="Arial" w:hAnsi="Arial" w:cs="Arial"/>
          <w:sz w:val="24"/>
          <w:szCs w:val="24"/>
        </w:rPr>
        <w:t xml:space="preserve">do Umowy, zmiany w sposobie organizacji, strukturze organizacji lub zasad prawnych regulujących funkcjonowanie danego Zamawiającego, a zmiana ta nie powoduje zmiany poziomu maksymalnego wynagrodzenia, o którym mowa w § 9 ust. 1 Umowy lub  § 9 ust. 2 Umowy oraz zmian cen jednostkowych, o których mowa </w:t>
      </w:r>
      <w:r w:rsidR="00011105">
        <w:rPr>
          <w:rFonts w:ascii="Arial" w:hAnsi="Arial" w:cs="Arial"/>
          <w:sz w:val="24"/>
          <w:szCs w:val="24"/>
        </w:rPr>
        <w:br/>
      </w:r>
      <w:r w:rsidRPr="00F47A90">
        <w:rPr>
          <w:rFonts w:ascii="Arial" w:hAnsi="Arial" w:cs="Arial"/>
          <w:sz w:val="24"/>
          <w:szCs w:val="24"/>
        </w:rPr>
        <w:t xml:space="preserve">w Załączniku nr 1 do Umowy na inne niż wskazane w Załączniku nr 1 do Umowy, </w:t>
      </w:r>
      <w:r w:rsidR="00011105">
        <w:rPr>
          <w:rFonts w:ascii="Arial" w:hAnsi="Arial" w:cs="Arial"/>
          <w:sz w:val="24"/>
          <w:szCs w:val="24"/>
        </w:rPr>
        <w:br/>
      </w:r>
      <w:r w:rsidRPr="00F47A90">
        <w:rPr>
          <w:rFonts w:ascii="Arial" w:hAnsi="Arial" w:cs="Arial"/>
          <w:sz w:val="24"/>
          <w:szCs w:val="24"/>
        </w:rPr>
        <w:t xml:space="preserve">z zastrzeżeniem, że zmiana taryfy może spowodować zmianę cen jednostkowych na wskazane w Załączniku nr 1 do Umowy dla nowej taryfy. </w:t>
      </w:r>
    </w:p>
    <w:p w14:paraId="53283D5F" w14:textId="09789FBF" w:rsidR="00A870BC" w:rsidRPr="00F47A90" w:rsidRDefault="00A870BC" w:rsidP="00661205">
      <w:pPr>
        <w:numPr>
          <w:ilvl w:val="0"/>
          <w:numId w:val="16"/>
        </w:numPr>
        <w:spacing w:line="360" w:lineRule="auto"/>
        <w:ind w:left="0" w:right="7" w:hanging="425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Zamawiający przewiduje możliwość jednokrotnej lub wielokrotnej zmiany odbiorcy paliwa gazowego lub likwidacji odbiorcy paliwa gazowego lub utworzenia nowego odbiorcy paliwa gazowego lub zmiany w sposobie reprezentacji pod warunkiem wystąpienia obiektywnych potrzeb Zamawiającego w tym zakresie z uwagi na: zmniejszenie lub zwiększenie zapotrzebowania na paliwo gazowe względem przewidywanego w Załączniku nr 2 </w:t>
      </w:r>
      <w:r w:rsidR="00FE213A" w:rsidRPr="00F47A90">
        <w:rPr>
          <w:rFonts w:ascii="Arial" w:hAnsi="Arial" w:cs="Arial"/>
          <w:sz w:val="24"/>
          <w:szCs w:val="24"/>
        </w:rPr>
        <w:t xml:space="preserve">i 3 </w:t>
      </w:r>
      <w:r w:rsidRPr="00F47A90">
        <w:rPr>
          <w:rFonts w:ascii="Arial" w:hAnsi="Arial" w:cs="Arial"/>
          <w:sz w:val="24"/>
          <w:szCs w:val="24"/>
        </w:rPr>
        <w:t xml:space="preserve">do Umowy, zmiany w sposobie organizacji, strukturze organizacji lub zasad prawnych regulujących funkcjonowanie Zamawiającego, powodującej w szczególności konieczność utworzenia odbiorcy paliwa gazowego niewymienionego w Załączniku nr 2 </w:t>
      </w:r>
      <w:r w:rsidR="00FE213A" w:rsidRPr="00F47A90">
        <w:rPr>
          <w:rFonts w:ascii="Arial" w:hAnsi="Arial" w:cs="Arial"/>
          <w:sz w:val="24"/>
          <w:szCs w:val="24"/>
        </w:rPr>
        <w:t xml:space="preserve">i 3 </w:t>
      </w:r>
      <w:r w:rsidRPr="00F47A90">
        <w:rPr>
          <w:rFonts w:ascii="Arial" w:hAnsi="Arial" w:cs="Arial"/>
          <w:sz w:val="24"/>
          <w:szCs w:val="24"/>
        </w:rPr>
        <w:t>do Umowy, połączenia odbiorców paliwa gazowego lub likwidacji odbiorc</w:t>
      </w:r>
      <w:r w:rsidR="00381CAF" w:rsidRPr="00F47A90">
        <w:rPr>
          <w:rFonts w:ascii="Arial" w:hAnsi="Arial" w:cs="Arial"/>
          <w:sz w:val="24"/>
          <w:szCs w:val="24"/>
        </w:rPr>
        <w:t xml:space="preserve">y paliwa gazowego wymienionego </w:t>
      </w:r>
      <w:r w:rsidRPr="00F47A90">
        <w:rPr>
          <w:rFonts w:ascii="Arial" w:hAnsi="Arial" w:cs="Arial"/>
          <w:sz w:val="24"/>
          <w:szCs w:val="24"/>
        </w:rPr>
        <w:t>w Załączniku nr 2</w:t>
      </w:r>
      <w:r w:rsidR="00FE213A" w:rsidRPr="00F47A90">
        <w:rPr>
          <w:rFonts w:ascii="Arial" w:hAnsi="Arial" w:cs="Arial"/>
          <w:sz w:val="24"/>
          <w:szCs w:val="24"/>
        </w:rPr>
        <w:t xml:space="preserve"> i 3</w:t>
      </w:r>
      <w:r w:rsidRPr="00F47A90">
        <w:rPr>
          <w:rFonts w:ascii="Arial" w:hAnsi="Arial" w:cs="Arial"/>
          <w:sz w:val="24"/>
          <w:szCs w:val="24"/>
        </w:rPr>
        <w:t xml:space="preserve"> do Umowy, zmian nazw lub właściwości miejscowej Zamawiającego, w zakresie w jakim po ujawnieniu się przedmiotowych potrzeb Zamawiającego, zmiany odbiorcy paliwa gazowego lub utworzenie odbiorcy paliwa gazowego lub likwidacji odbiorcy paliwa gazowego lub zmiana w sposobie reprezentacji będą niezbędne do prawidłowej i celowej realizacji Umowy, a zmiana ta nie powoduje zmiany poziomu maksymalnego wynagrodzenia Umowy, o którym </w:t>
      </w:r>
      <w:r w:rsidRPr="00F47A90">
        <w:rPr>
          <w:rFonts w:ascii="Arial" w:hAnsi="Arial" w:cs="Arial"/>
          <w:sz w:val="24"/>
          <w:szCs w:val="24"/>
        </w:rPr>
        <w:lastRenderedPageBreak/>
        <w:t xml:space="preserve">mowa w § 9 ust. 1 Umowy lub  w § 9 ust. 2 Umowy oraz zmian cen jednostkowych, </w:t>
      </w:r>
      <w:r w:rsidR="004E5505">
        <w:rPr>
          <w:rFonts w:ascii="Arial" w:hAnsi="Arial" w:cs="Arial"/>
          <w:sz w:val="24"/>
          <w:szCs w:val="24"/>
        </w:rPr>
        <w:br/>
      </w:r>
      <w:r w:rsidRPr="00F47A90">
        <w:rPr>
          <w:rFonts w:ascii="Arial" w:hAnsi="Arial" w:cs="Arial"/>
          <w:sz w:val="24"/>
          <w:szCs w:val="24"/>
        </w:rPr>
        <w:t xml:space="preserve">o których mowa w Załączniku nr 1  Umowy.  </w:t>
      </w:r>
    </w:p>
    <w:p w14:paraId="49C74199" w14:textId="77777777" w:rsidR="00A870BC" w:rsidRPr="00F47A90" w:rsidRDefault="00A870BC" w:rsidP="00661205">
      <w:pPr>
        <w:numPr>
          <w:ilvl w:val="0"/>
          <w:numId w:val="16"/>
        </w:numPr>
        <w:spacing w:line="360" w:lineRule="auto"/>
        <w:ind w:left="0" w:right="7" w:hanging="425"/>
        <w:jc w:val="left"/>
        <w:rPr>
          <w:rFonts w:ascii="Arial" w:hAnsi="Arial" w:cs="Arial"/>
          <w:sz w:val="24"/>
          <w:szCs w:val="24"/>
        </w:rPr>
      </w:pPr>
      <w:r w:rsidRPr="008C2752">
        <w:rPr>
          <w:rFonts w:ascii="Arial" w:hAnsi="Arial" w:cs="Arial"/>
          <w:sz w:val="24"/>
          <w:szCs w:val="24"/>
        </w:rPr>
        <w:t>Zamawiający przewiduje możliwość jednokrotnej lub wielokrotnej zmi</w:t>
      </w:r>
      <w:r w:rsidR="00381CAF" w:rsidRPr="008C2752">
        <w:rPr>
          <w:rFonts w:ascii="Arial" w:hAnsi="Arial" w:cs="Arial"/>
          <w:sz w:val="24"/>
          <w:szCs w:val="24"/>
        </w:rPr>
        <w:t xml:space="preserve">any terminu realizacji dostaw  </w:t>
      </w:r>
      <w:r w:rsidRPr="008C2752">
        <w:rPr>
          <w:rFonts w:ascii="Arial" w:hAnsi="Arial" w:cs="Arial"/>
          <w:sz w:val="24"/>
          <w:szCs w:val="24"/>
        </w:rPr>
        <w:t xml:space="preserve">w ramach Umowy, o którym mowa w § 8 ust. 2, o okres nie dłuższy niż 3 miesiące, pod warunkiem wystąpienia obiektywnych potrzeb Zamawiającego </w:t>
      </w:r>
      <w:r w:rsidR="004E5505" w:rsidRPr="008C2752">
        <w:rPr>
          <w:rFonts w:ascii="Arial" w:hAnsi="Arial" w:cs="Arial"/>
          <w:sz w:val="24"/>
          <w:szCs w:val="24"/>
        </w:rPr>
        <w:br/>
      </w:r>
      <w:r w:rsidRPr="008C2752">
        <w:rPr>
          <w:rFonts w:ascii="Arial" w:hAnsi="Arial" w:cs="Arial"/>
          <w:sz w:val="24"/>
          <w:szCs w:val="24"/>
        </w:rPr>
        <w:t>w tym zakresie z uwagi na: zmniejszenie lub zwiększenie zapotrzebowania na paliwo</w:t>
      </w:r>
      <w:r w:rsidRPr="00F47A90">
        <w:rPr>
          <w:rFonts w:ascii="Arial" w:hAnsi="Arial" w:cs="Arial"/>
          <w:sz w:val="24"/>
          <w:szCs w:val="24"/>
        </w:rPr>
        <w:t xml:space="preserve"> gazowe względem przewidywanego w Załączniku nr 2</w:t>
      </w:r>
      <w:r w:rsidR="00FE213A" w:rsidRPr="00F47A90">
        <w:rPr>
          <w:rFonts w:ascii="Arial" w:hAnsi="Arial" w:cs="Arial"/>
          <w:sz w:val="24"/>
          <w:szCs w:val="24"/>
        </w:rPr>
        <w:t xml:space="preserve"> i 3</w:t>
      </w:r>
      <w:r w:rsidRPr="00F47A90">
        <w:rPr>
          <w:rFonts w:ascii="Arial" w:hAnsi="Arial" w:cs="Arial"/>
          <w:sz w:val="24"/>
          <w:szCs w:val="24"/>
        </w:rPr>
        <w:t xml:space="preserve"> do Umowy, zmiany </w:t>
      </w:r>
      <w:r w:rsidR="004E5505">
        <w:rPr>
          <w:rFonts w:ascii="Arial" w:hAnsi="Arial" w:cs="Arial"/>
          <w:sz w:val="24"/>
          <w:szCs w:val="24"/>
        </w:rPr>
        <w:br/>
      </w:r>
      <w:r w:rsidRPr="00F47A90">
        <w:rPr>
          <w:rFonts w:ascii="Arial" w:hAnsi="Arial" w:cs="Arial"/>
          <w:sz w:val="24"/>
          <w:szCs w:val="24"/>
        </w:rPr>
        <w:t>w sposobie organizacji, strukturze organizacji lub zasad prawnych regulujących funkcjonowanie danego Zamawiającego lub sądów powszechnych</w:t>
      </w:r>
      <w:r w:rsidR="00381CAF" w:rsidRPr="00F47A90">
        <w:rPr>
          <w:rFonts w:ascii="Arial" w:hAnsi="Arial" w:cs="Arial"/>
          <w:sz w:val="24"/>
          <w:szCs w:val="24"/>
        </w:rPr>
        <w:t xml:space="preserve"> bez zmian cen jednostkowych, </w:t>
      </w:r>
      <w:r w:rsidRPr="00F47A90">
        <w:rPr>
          <w:rFonts w:ascii="Arial" w:hAnsi="Arial" w:cs="Arial"/>
          <w:sz w:val="24"/>
          <w:szCs w:val="24"/>
        </w:rPr>
        <w:t>o których mowa w Załączniku nr 1 do Umowy, pod warunkiem nieprzekroczenia maksymalnej wartości Umowy z uwzględnieniem prawa opcji.</w:t>
      </w:r>
    </w:p>
    <w:p w14:paraId="7C2C78F3" w14:textId="77777777" w:rsidR="00A870BC" w:rsidRPr="00F47A90" w:rsidRDefault="00A870BC" w:rsidP="00661205">
      <w:pPr>
        <w:numPr>
          <w:ilvl w:val="0"/>
          <w:numId w:val="16"/>
        </w:numPr>
        <w:spacing w:line="360" w:lineRule="auto"/>
        <w:ind w:left="0" w:right="7" w:hanging="425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Zamawiający przewiduje możliwość jednokrotnej lub wielokrotnej zmiany terminu realizacji dosta</w:t>
      </w:r>
      <w:r w:rsidR="00381CAF" w:rsidRPr="00F47A90">
        <w:rPr>
          <w:rFonts w:ascii="Arial" w:hAnsi="Arial" w:cs="Arial"/>
          <w:sz w:val="24"/>
          <w:szCs w:val="24"/>
        </w:rPr>
        <w:t xml:space="preserve">w </w:t>
      </w:r>
      <w:r w:rsidRPr="00F47A90">
        <w:rPr>
          <w:rFonts w:ascii="Arial" w:hAnsi="Arial" w:cs="Arial"/>
          <w:sz w:val="24"/>
          <w:szCs w:val="24"/>
        </w:rPr>
        <w:t>w ramach Um</w:t>
      </w:r>
      <w:r w:rsidR="00341A68" w:rsidRPr="00F47A90">
        <w:rPr>
          <w:rFonts w:ascii="Arial" w:hAnsi="Arial" w:cs="Arial"/>
          <w:sz w:val="24"/>
          <w:szCs w:val="24"/>
        </w:rPr>
        <w:t>owy, o którym mowa w § 8 ust. 2</w:t>
      </w:r>
      <w:r w:rsidRPr="00F47A90">
        <w:rPr>
          <w:rFonts w:ascii="Arial" w:hAnsi="Arial" w:cs="Arial"/>
          <w:sz w:val="24"/>
          <w:szCs w:val="24"/>
        </w:rPr>
        <w:t xml:space="preserve"> bez zmian cen jednostkowych, w przypadku zaistnienia przyczyn niezależnych od Wykonawcy </w:t>
      </w:r>
      <w:r w:rsidR="006A73A7">
        <w:rPr>
          <w:rFonts w:ascii="Arial" w:hAnsi="Arial" w:cs="Arial"/>
          <w:sz w:val="24"/>
          <w:szCs w:val="24"/>
        </w:rPr>
        <w:br/>
      </w:r>
      <w:r w:rsidRPr="00F47A90">
        <w:rPr>
          <w:rFonts w:ascii="Arial" w:hAnsi="Arial" w:cs="Arial"/>
          <w:sz w:val="24"/>
          <w:szCs w:val="24"/>
        </w:rPr>
        <w:t xml:space="preserve">w postaci działania siły wyższej rozumianej jako okoliczności, które pomimo zachowania należytej staranności i podjęcia wszelkich działań w normalnym zakresie, nie można było przewidzieć oraz im zapobiec, bądź się im przeciwstawić </w:t>
      </w:r>
      <w:r w:rsidR="00AE159C">
        <w:rPr>
          <w:rFonts w:ascii="Arial" w:hAnsi="Arial" w:cs="Arial"/>
          <w:sz w:val="24"/>
          <w:szCs w:val="24"/>
        </w:rPr>
        <w:br/>
      </w:r>
      <w:r w:rsidRPr="00F47A90">
        <w:rPr>
          <w:rFonts w:ascii="Arial" w:hAnsi="Arial" w:cs="Arial"/>
          <w:sz w:val="24"/>
          <w:szCs w:val="24"/>
        </w:rPr>
        <w:t xml:space="preserve">w sposób skuteczny  pod warunkiem iż: </w:t>
      </w:r>
    </w:p>
    <w:p w14:paraId="5128F178" w14:textId="77777777" w:rsidR="00A870BC" w:rsidRPr="00F47A90" w:rsidRDefault="00A870BC" w:rsidP="00661205">
      <w:pPr>
        <w:numPr>
          <w:ilvl w:val="2"/>
          <w:numId w:val="17"/>
        </w:numPr>
        <w:spacing w:line="360" w:lineRule="auto"/>
        <w:ind w:left="284" w:right="7" w:hanging="271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działanie siły wyższej oraz czas jej trwania zostanie przez Wykonawcę uprawdopodobnione za pomocą  odpowiednich oświadczeń i dokumentów, </w:t>
      </w:r>
    </w:p>
    <w:p w14:paraId="2AC477B7" w14:textId="77777777" w:rsidR="00A870BC" w:rsidRPr="00F47A90" w:rsidRDefault="00A870BC" w:rsidP="00661205">
      <w:pPr>
        <w:numPr>
          <w:ilvl w:val="2"/>
          <w:numId w:val="17"/>
        </w:numPr>
        <w:spacing w:after="110" w:line="360" w:lineRule="auto"/>
        <w:ind w:left="284" w:right="7" w:hanging="271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zmiana terminu polegać będzie na jego wydłużeniu o okres wynikający z działania siły wyższej uniemożliwiającej prawidłowe wykonywanie Umowy,  </w:t>
      </w:r>
    </w:p>
    <w:p w14:paraId="4E316944" w14:textId="77777777" w:rsidR="00A870BC" w:rsidRPr="00F47A90" w:rsidRDefault="00A870BC" w:rsidP="00661205">
      <w:pPr>
        <w:numPr>
          <w:ilvl w:val="2"/>
          <w:numId w:val="17"/>
        </w:numPr>
        <w:spacing w:after="0" w:line="360" w:lineRule="auto"/>
        <w:ind w:left="284" w:right="7" w:hanging="271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Wykonawca zawiadomi Zamawiającego o wystąpieniu okoliczności siły wyższej niezwłocznie, </w:t>
      </w:r>
    </w:p>
    <w:p w14:paraId="58A041F9" w14:textId="77777777" w:rsidR="000E3832" w:rsidRPr="00F47A90" w:rsidRDefault="00A870BC" w:rsidP="00661205">
      <w:pPr>
        <w:spacing w:line="360" w:lineRule="auto"/>
        <w:ind w:left="142" w:right="7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- a w takim przypadku Wykonawca nie ponosi odpowiedzialności za niewykonanie lub nienależyte wykonanie zobowiązań wynikających z umowy powstałe na skutek siły wyższej. Zmiana jest możliwa pod warunkiem nieprzekroczenia maksymalnej wartości Umowy.  </w:t>
      </w:r>
    </w:p>
    <w:p w14:paraId="170FD95B" w14:textId="77777777" w:rsidR="000E3832" w:rsidRPr="00F47A90" w:rsidRDefault="000E3832" w:rsidP="00661205">
      <w:pPr>
        <w:pStyle w:val="Akapitzlist"/>
        <w:numPr>
          <w:ilvl w:val="0"/>
          <w:numId w:val="29"/>
        </w:numPr>
        <w:spacing w:line="360" w:lineRule="auto"/>
        <w:ind w:left="0" w:right="7"/>
        <w:jc w:val="left"/>
        <w:rPr>
          <w:rFonts w:ascii="Arial" w:hAnsi="Arial" w:cs="Arial"/>
          <w:sz w:val="24"/>
          <w:szCs w:val="24"/>
        </w:rPr>
      </w:pPr>
      <w:r w:rsidRPr="00146DB3">
        <w:rPr>
          <w:rFonts w:ascii="Arial" w:hAnsi="Arial" w:cs="Arial"/>
          <w:sz w:val="24"/>
          <w:szCs w:val="24"/>
        </w:rPr>
        <w:t>Zamawiający przewiduje możliwość zmiany podwykonawcy oraz części zamówienia wykonywanej przez podwykonawcę, wskazanych w § 15 ust. 1 Umowy, każdorazowo w przypadku zmiany podwykonawcy lub zakresu zamówienia wykonywanego przez podwykonawcę na podstawie informacji przekazanej przez Wykonawcę zgodnie z § 15 ust. 6 Umowy,</w:t>
      </w:r>
      <w:r w:rsidRPr="00F47A90">
        <w:rPr>
          <w:rFonts w:ascii="Arial" w:hAnsi="Arial" w:cs="Arial"/>
          <w:sz w:val="24"/>
          <w:szCs w:val="24"/>
        </w:rPr>
        <w:t xml:space="preserve"> a zmiana w tym zakresie nie spowoduje </w:t>
      </w:r>
      <w:r w:rsidRPr="00F47A90">
        <w:rPr>
          <w:rFonts w:ascii="Arial" w:hAnsi="Arial" w:cs="Arial"/>
          <w:sz w:val="24"/>
          <w:szCs w:val="24"/>
        </w:rPr>
        <w:lastRenderedPageBreak/>
        <w:t xml:space="preserve">zmiany poziomu maksymalnego wynagrodzenia, o którym mowa w </w:t>
      </w:r>
      <w:r w:rsidR="00107191" w:rsidRPr="00F47A90">
        <w:rPr>
          <w:rFonts w:ascii="Arial" w:hAnsi="Arial" w:cs="Arial"/>
          <w:sz w:val="24"/>
          <w:szCs w:val="24"/>
        </w:rPr>
        <w:t>§ 9 ust. 1 Umowy lub  w § 9 ust. 2 Umowy oraz zmian cen jednostkowych.</w:t>
      </w:r>
    </w:p>
    <w:p w14:paraId="5612411D" w14:textId="77777777" w:rsidR="00F83AEE" w:rsidRPr="00F47A90" w:rsidRDefault="00F83AEE" w:rsidP="003D2D48">
      <w:pPr>
        <w:pStyle w:val="Akapitzlist"/>
        <w:numPr>
          <w:ilvl w:val="0"/>
          <w:numId w:val="29"/>
        </w:numPr>
        <w:spacing w:line="360" w:lineRule="auto"/>
        <w:ind w:left="0" w:right="7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Zamawiający przewiduje możliwość zmiany podwykonawcy wskazanego w postanowieniu § </w:t>
      </w:r>
      <w:r w:rsidR="005553B8" w:rsidRPr="00F47A90">
        <w:rPr>
          <w:rFonts w:ascii="Arial" w:hAnsi="Arial" w:cs="Arial"/>
          <w:sz w:val="24"/>
          <w:szCs w:val="24"/>
        </w:rPr>
        <w:t>15</w:t>
      </w:r>
      <w:r w:rsidRPr="00F47A90">
        <w:rPr>
          <w:rFonts w:ascii="Arial" w:hAnsi="Arial" w:cs="Arial"/>
          <w:sz w:val="24"/>
          <w:szCs w:val="24"/>
        </w:rPr>
        <w:t xml:space="preserve"> ust. 2 Umowy, na którego zasoby Wykonawca powoływał się, na zasadach określonych w art. 118 ustawy Pzp, w celu wykazania spełniania warunków udziału w postępowaniu, w przypadku zmiany lub rezygnacji przez Wykonawcę z podwykonawcy oraz pod warunkiem, że zmiana w tym zakresie nie spowoduje zmiany poziomu maksymalnego wynagrodzenia, o </w:t>
      </w:r>
      <w:r w:rsidR="00B94818" w:rsidRPr="00F47A90">
        <w:rPr>
          <w:rFonts w:ascii="Arial" w:hAnsi="Arial" w:cs="Arial"/>
          <w:sz w:val="24"/>
          <w:szCs w:val="24"/>
        </w:rPr>
        <w:t>§ 9 ust. 1 Umowy lub  w § 9 ust. 2 Umowy oraz zmian cen jednostkowych</w:t>
      </w:r>
      <w:r w:rsidRPr="00F47A90">
        <w:rPr>
          <w:rFonts w:ascii="Arial" w:hAnsi="Arial" w:cs="Arial"/>
          <w:sz w:val="24"/>
          <w:szCs w:val="24"/>
        </w:rPr>
        <w:t xml:space="preserve"> oraz nie spowoduje zmiany zakresu ilościowego dostaw w ramach Umowy, a Wykonawca wykaże, że proponowany inny podwykonawca lub Wykonawca samodzielnie spełnia warunki, </w:t>
      </w:r>
      <w:r w:rsidR="00AE159C">
        <w:rPr>
          <w:rFonts w:ascii="Arial" w:hAnsi="Arial" w:cs="Arial"/>
          <w:sz w:val="24"/>
          <w:szCs w:val="24"/>
        </w:rPr>
        <w:br/>
      </w:r>
      <w:r w:rsidRPr="00F47A90">
        <w:rPr>
          <w:rFonts w:ascii="Arial" w:hAnsi="Arial" w:cs="Arial"/>
          <w:sz w:val="24"/>
          <w:szCs w:val="24"/>
        </w:rPr>
        <w:t xml:space="preserve">o których mowa w art. 118 ustawy Pzp w stopniu nie mniejszym niż wymagany </w:t>
      </w:r>
      <w:r w:rsidR="006023A5">
        <w:rPr>
          <w:rFonts w:ascii="Arial" w:hAnsi="Arial" w:cs="Arial"/>
          <w:sz w:val="24"/>
          <w:szCs w:val="24"/>
        </w:rPr>
        <w:br/>
      </w:r>
      <w:r w:rsidRPr="00F47A90">
        <w:rPr>
          <w:rFonts w:ascii="Arial" w:hAnsi="Arial" w:cs="Arial"/>
          <w:sz w:val="24"/>
          <w:szCs w:val="24"/>
        </w:rPr>
        <w:t>w trakcie postępowania o udzielenie niniejszego zamówienia, poprzez przekazanie stosownych dokumentów, o których mowa w SWZ, w zakresie co najmniej dotyczącym warunków udziału, na które Wykonawca powoływał się w postępowaniu o udzielnie zamówienia publicznego prowadzącego do zawarcia Umowy oraz aktualnych na dzień wprowadzenia zmiany, a także dostarczy prawidłowe dokumenty, o których mowa powyżej do oceny przez Zamawiającego w terminie co najmniej na 10 dni roboczych przed terminem zmiany podwykonawcy, chyba że Zamawiający wyrazi zgodę na późniejsze ich przekazanie.</w:t>
      </w:r>
      <w:r w:rsidR="00484D1E">
        <w:rPr>
          <w:rFonts w:ascii="Arial" w:hAnsi="Arial" w:cs="Arial"/>
          <w:sz w:val="24"/>
          <w:szCs w:val="24"/>
        </w:rPr>
        <w:br/>
      </w:r>
    </w:p>
    <w:p w14:paraId="1558D333" w14:textId="77777777" w:rsidR="00A870BC" w:rsidRPr="00F47A90" w:rsidRDefault="00A870BC" w:rsidP="00776AA2">
      <w:pPr>
        <w:pStyle w:val="Nagwek1"/>
      </w:pPr>
      <w:r w:rsidRPr="00F47A90">
        <w:t>§ 13</w:t>
      </w:r>
      <w:r w:rsidR="00F361BD" w:rsidRPr="00F47A90">
        <w:br/>
      </w:r>
      <w:r w:rsidRPr="00F47A90">
        <w:t>DANE KONTAKTOWE</w:t>
      </w:r>
    </w:p>
    <w:p w14:paraId="0BAB00F4" w14:textId="5CD533A9" w:rsidR="00A870BC" w:rsidRPr="00F47A90" w:rsidRDefault="00A870BC" w:rsidP="00661205">
      <w:pPr>
        <w:numPr>
          <w:ilvl w:val="0"/>
          <w:numId w:val="18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Osobą odpowiedzianą za nadzór nad realizacją Umowy ze strony Zamawiającego jest: </w:t>
      </w:r>
      <w:r w:rsidRPr="00A57ACD">
        <w:rPr>
          <w:rFonts w:ascii="Arial" w:hAnsi="Arial" w:cs="Arial"/>
          <w:b/>
          <w:bCs/>
          <w:sz w:val="24"/>
          <w:szCs w:val="24"/>
        </w:rPr>
        <w:t>Łukasz Pawli</w:t>
      </w:r>
      <w:r w:rsidR="00D46C83" w:rsidRPr="00A57ACD">
        <w:rPr>
          <w:rFonts w:ascii="Arial" w:hAnsi="Arial" w:cs="Arial"/>
          <w:b/>
          <w:bCs/>
          <w:sz w:val="24"/>
          <w:szCs w:val="24"/>
        </w:rPr>
        <w:t>sz, tel.: 12 619 58 18</w:t>
      </w:r>
      <w:r w:rsidR="00360960" w:rsidRPr="00A57ACD">
        <w:rPr>
          <w:rFonts w:ascii="Arial" w:hAnsi="Arial" w:cs="Arial"/>
          <w:b/>
          <w:bCs/>
          <w:sz w:val="24"/>
          <w:szCs w:val="24"/>
        </w:rPr>
        <w:t xml:space="preserve">,e-mail: </w:t>
      </w:r>
      <w:hyperlink r:id="rId10" w:history="1">
        <w:r w:rsidR="00A57ACD" w:rsidRPr="004A64BD">
          <w:rPr>
            <w:rStyle w:val="Hipercze"/>
            <w:rFonts w:ascii="Arial" w:hAnsi="Arial" w:cs="Arial"/>
            <w:b/>
            <w:bCs/>
            <w:sz w:val="24"/>
            <w:szCs w:val="24"/>
          </w:rPr>
          <w:t>lukasz.pawlisz@krakow.so.gov.pl</w:t>
        </w:r>
      </w:hyperlink>
      <w:r w:rsidR="00A57ACD">
        <w:rPr>
          <w:rFonts w:ascii="Arial" w:hAnsi="Arial" w:cs="Arial"/>
          <w:sz w:val="24"/>
          <w:szCs w:val="24"/>
        </w:rPr>
        <w:t xml:space="preserve"> </w:t>
      </w:r>
    </w:p>
    <w:p w14:paraId="3A5057AC" w14:textId="77777777" w:rsidR="00A870BC" w:rsidRPr="00F47A90" w:rsidRDefault="00A870BC" w:rsidP="00661205">
      <w:pPr>
        <w:pStyle w:val="Akapitzlist"/>
        <w:numPr>
          <w:ilvl w:val="0"/>
          <w:numId w:val="18"/>
        </w:numPr>
        <w:spacing w:line="360" w:lineRule="auto"/>
        <w:ind w:left="0" w:hanging="365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Osobami odpowiedzialnymi za nadzór nad realizacją Umowy ze strony Wykonawcy są: </w:t>
      </w:r>
      <w:r w:rsidRPr="00A57ACD">
        <w:rPr>
          <w:rFonts w:ascii="Arial" w:hAnsi="Arial" w:cs="Arial"/>
          <w:b/>
          <w:bCs/>
          <w:sz w:val="24"/>
          <w:szCs w:val="24"/>
        </w:rPr>
        <w:t>…</w:t>
      </w:r>
      <w:r w:rsidR="00360960" w:rsidRPr="00A57ACD">
        <w:rPr>
          <w:rFonts w:ascii="Arial" w:hAnsi="Arial" w:cs="Arial"/>
          <w:b/>
          <w:bCs/>
          <w:sz w:val="24"/>
          <w:szCs w:val="24"/>
        </w:rPr>
        <w:t>............</w:t>
      </w:r>
      <w:r w:rsidRPr="00A57ACD">
        <w:rPr>
          <w:rFonts w:ascii="Arial" w:hAnsi="Arial" w:cs="Arial"/>
          <w:b/>
          <w:bCs/>
          <w:sz w:val="24"/>
          <w:szCs w:val="24"/>
        </w:rPr>
        <w:t>, tel.: …</w:t>
      </w:r>
      <w:r w:rsidR="00360960" w:rsidRPr="00A57ACD">
        <w:rPr>
          <w:rFonts w:ascii="Arial" w:hAnsi="Arial" w:cs="Arial"/>
          <w:b/>
          <w:bCs/>
          <w:sz w:val="24"/>
          <w:szCs w:val="24"/>
        </w:rPr>
        <w:t>.............</w:t>
      </w:r>
      <w:r w:rsidRPr="00A57ACD">
        <w:rPr>
          <w:rFonts w:ascii="Arial" w:hAnsi="Arial" w:cs="Arial"/>
          <w:b/>
          <w:bCs/>
          <w:sz w:val="24"/>
          <w:szCs w:val="24"/>
        </w:rPr>
        <w:t>, e-mail: …</w:t>
      </w:r>
      <w:r w:rsidR="00360960" w:rsidRPr="00A57ACD">
        <w:rPr>
          <w:rFonts w:ascii="Arial" w:hAnsi="Arial" w:cs="Arial"/>
          <w:b/>
          <w:bCs/>
          <w:sz w:val="24"/>
          <w:szCs w:val="24"/>
        </w:rPr>
        <w:t>.............................</w:t>
      </w:r>
      <w:r w:rsidRPr="00A57ACD">
        <w:rPr>
          <w:rFonts w:ascii="Arial" w:hAnsi="Arial" w:cs="Arial"/>
          <w:b/>
          <w:bCs/>
          <w:sz w:val="24"/>
          <w:szCs w:val="24"/>
        </w:rPr>
        <w:t xml:space="preserve">. </w:t>
      </w:r>
      <w:r w:rsidR="00360960" w:rsidRPr="00A57ACD">
        <w:rPr>
          <w:rFonts w:ascii="Arial" w:hAnsi="Arial" w:cs="Arial"/>
          <w:b/>
          <w:bCs/>
          <w:sz w:val="24"/>
          <w:szCs w:val="24"/>
        </w:rPr>
        <w:t>.</w:t>
      </w:r>
    </w:p>
    <w:p w14:paraId="374042D1" w14:textId="77777777" w:rsidR="00A870BC" w:rsidRPr="00F47A90" w:rsidRDefault="00A870BC" w:rsidP="00661205">
      <w:pPr>
        <w:numPr>
          <w:ilvl w:val="0"/>
          <w:numId w:val="18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Każda ze Stron może dokonać zmiany osób wskazanych w ust. 1 i 2, informując </w:t>
      </w:r>
      <w:r w:rsidR="006023A5">
        <w:rPr>
          <w:rFonts w:ascii="Arial" w:hAnsi="Arial" w:cs="Arial"/>
          <w:sz w:val="24"/>
          <w:szCs w:val="24"/>
        </w:rPr>
        <w:br/>
      </w:r>
      <w:r w:rsidRPr="00F47A90">
        <w:rPr>
          <w:rFonts w:ascii="Arial" w:hAnsi="Arial" w:cs="Arial"/>
          <w:sz w:val="24"/>
          <w:szCs w:val="24"/>
        </w:rPr>
        <w:t xml:space="preserve">o tym pisemnie Zamawiającego z co najmniej 3-dniowym wyprzedzeniem. Zmiana taka nie wymaga aneksu do Umowy. </w:t>
      </w:r>
    </w:p>
    <w:p w14:paraId="375023E4" w14:textId="77777777" w:rsidR="00A870BC" w:rsidRPr="00F47A90" w:rsidRDefault="00A870BC" w:rsidP="00661205">
      <w:pPr>
        <w:numPr>
          <w:ilvl w:val="0"/>
          <w:numId w:val="18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Osoby wymienione w ust. 1 oraz ust. 2 powyżej nie są uprawnione do składania </w:t>
      </w:r>
      <w:r w:rsidR="006023A5">
        <w:rPr>
          <w:rFonts w:ascii="Arial" w:hAnsi="Arial" w:cs="Arial"/>
          <w:sz w:val="24"/>
          <w:szCs w:val="24"/>
        </w:rPr>
        <w:br/>
      </w:r>
      <w:r w:rsidRPr="00F47A90">
        <w:rPr>
          <w:rFonts w:ascii="Arial" w:hAnsi="Arial" w:cs="Arial"/>
          <w:sz w:val="24"/>
          <w:szCs w:val="24"/>
        </w:rPr>
        <w:t xml:space="preserve">w imieniu Stron umowy oświadczeń woli. </w:t>
      </w:r>
    </w:p>
    <w:p w14:paraId="187DC51C" w14:textId="77777777" w:rsidR="00A870BC" w:rsidRPr="00F47A90" w:rsidRDefault="00A870BC" w:rsidP="00661205">
      <w:pPr>
        <w:numPr>
          <w:ilvl w:val="0"/>
          <w:numId w:val="18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lastRenderedPageBreak/>
        <w:t xml:space="preserve">Zamawiający i Wykonawca zobowiązują się do niezwłocznego, wzajemnego pisemnego powiadomienia o każdej zmianie swojego adresu, a także adresów wskazanych w załącznikach do Umowy bez konieczności sporządzania aneksu do Umowy. </w:t>
      </w:r>
    </w:p>
    <w:p w14:paraId="2BFF9080" w14:textId="77777777" w:rsidR="00A870BC" w:rsidRPr="00F47A90" w:rsidRDefault="00A870BC" w:rsidP="00661205">
      <w:pPr>
        <w:numPr>
          <w:ilvl w:val="0"/>
          <w:numId w:val="18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Wykonawca jest zobowiązany do pisemnego powiadamiania Zamawiającego </w:t>
      </w:r>
      <w:r w:rsidR="006023A5">
        <w:rPr>
          <w:rFonts w:ascii="Arial" w:hAnsi="Arial" w:cs="Arial"/>
          <w:sz w:val="24"/>
          <w:szCs w:val="24"/>
        </w:rPr>
        <w:br/>
      </w:r>
      <w:r w:rsidRPr="00F47A90">
        <w:rPr>
          <w:rFonts w:ascii="Arial" w:hAnsi="Arial" w:cs="Arial"/>
          <w:sz w:val="24"/>
          <w:szCs w:val="24"/>
        </w:rPr>
        <w:t xml:space="preserve">o przewidywanej zmianie formy prawnej prowadzonej działalności gospodarczej, </w:t>
      </w:r>
      <w:r w:rsidR="006023A5">
        <w:rPr>
          <w:rFonts w:ascii="Arial" w:hAnsi="Arial" w:cs="Arial"/>
          <w:sz w:val="24"/>
          <w:szCs w:val="24"/>
        </w:rPr>
        <w:br/>
      </w:r>
      <w:r w:rsidRPr="00F47A90">
        <w:rPr>
          <w:rFonts w:ascii="Arial" w:hAnsi="Arial" w:cs="Arial"/>
          <w:sz w:val="24"/>
          <w:szCs w:val="24"/>
        </w:rPr>
        <w:t>o wszczęc</w:t>
      </w:r>
      <w:r w:rsidR="00341A68" w:rsidRPr="00F47A90">
        <w:rPr>
          <w:rFonts w:ascii="Arial" w:hAnsi="Arial" w:cs="Arial"/>
          <w:sz w:val="24"/>
          <w:szCs w:val="24"/>
        </w:rPr>
        <w:t xml:space="preserve">iu postępowania upadłościowego </w:t>
      </w:r>
      <w:r w:rsidRPr="00F47A90">
        <w:rPr>
          <w:rFonts w:ascii="Arial" w:hAnsi="Arial" w:cs="Arial"/>
          <w:sz w:val="24"/>
          <w:szCs w:val="24"/>
        </w:rPr>
        <w:t xml:space="preserve">i ugodowego oraz o zmianie adresu siedziby Wykonawcy, a także adresów zamieszkania osób fizycznych prowadzących działalność gospodarczą lub wspólników spółek osobowych w okresach: obowiązywania Umowy oraz niezakończonych rozliczeń umownych. </w:t>
      </w:r>
    </w:p>
    <w:p w14:paraId="0657435D" w14:textId="77777777" w:rsidR="00A870BC" w:rsidRPr="00F47A90" w:rsidRDefault="00A870BC" w:rsidP="00661205">
      <w:pPr>
        <w:numPr>
          <w:ilvl w:val="0"/>
          <w:numId w:val="18"/>
        </w:numPr>
        <w:spacing w:after="6"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Zamawiający i Wykonawca przejmują na siebie odpowiedzialność za wszelkie negatywne skutki wynikłe z powodu niewskazania aktualnego adresu, pod rygorem uznania za doręczoną korespondencji kierowanej na ostatn</w:t>
      </w:r>
      <w:r w:rsidR="001F2197" w:rsidRPr="00F47A90">
        <w:rPr>
          <w:rFonts w:ascii="Arial" w:hAnsi="Arial" w:cs="Arial"/>
          <w:sz w:val="24"/>
          <w:szCs w:val="24"/>
        </w:rPr>
        <w:t>i adres podany przez Wykonawcę.</w:t>
      </w:r>
    </w:p>
    <w:p w14:paraId="5CBFF77D" w14:textId="77777777" w:rsidR="00A870BC" w:rsidRPr="00F47A90" w:rsidRDefault="00A870BC" w:rsidP="00776AA2">
      <w:pPr>
        <w:pStyle w:val="Nagwek1"/>
      </w:pPr>
      <w:r w:rsidRPr="00F47A90">
        <w:t>§ 14</w:t>
      </w:r>
      <w:r w:rsidR="00F361BD" w:rsidRPr="00F47A90">
        <w:br/>
      </w:r>
      <w:r w:rsidRPr="00F47A90">
        <w:t>POUFNOŚĆ</w:t>
      </w:r>
    </w:p>
    <w:p w14:paraId="4B8652CC" w14:textId="77777777" w:rsidR="00A870BC" w:rsidRPr="00F47A90" w:rsidRDefault="00A870BC" w:rsidP="00661205">
      <w:pPr>
        <w:numPr>
          <w:ilvl w:val="0"/>
          <w:numId w:val="19"/>
        </w:numPr>
        <w:spacing w:line="360" w:lineRule="auto"/>
        <w:ind w:left="0" w:right="7" w:hanging="427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Wykonawca zobowiązuje się do nieograniczonego w czasie zachowania w tajemnicy wszelkich informacji związanych z wykonywaniem Umowy oraz odpowiada w tym zakresie za pracowników, którzy w jego imieniu wykonują zadania na rzecz Zamawiającego.  </w:t>
      </w:r>
    </w:p>
    <w:p w14:paraId="7B233485" w14:textId="77777777" w:rsidR="00A870BC" w:rsidRPr="00F47A90" w:rsidRDefault="00A870BC" w:rsidP="00661205">
      <w:pPr>
        <w:numPr>
          <w:ilvl w:val="0"/>
          <w:numId w:val="19"/>
        </w:numPr>
        <w:spacing w:line="360" w:lineRule="auto"/>
        <w:ind w:left="0" w:right="7" w:hanging="427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Powielanie, kopiowanie i udostępnianie dokumentów niezbędnych do realizacji Umowy zawierających informacje związane z realizacją Umowy, wymaga zgody Zamawiającego. </w:t>
      </w:r>
    </w:p>
    <w:p w14:paraId="10A2DF69" w14:textId="77777777" w:rsidR="00A870BC" w:rsidRPr="00F47A90" w:rsidRDefault="00A870BC" w:rsidP="00661205">
      <w:pPr>
        <w:numPr>
          <w:ilvl w:val="0"/>
          <w:numId w:val="19"/>
        </w:numPr>
        <w:spacing w:line="360" w:lineRule="auto"/>
        <w:ind w:left="0" w:right="7" w:hanging="427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Obowiązek zachowania poufności nie dotyczy informacji poufnych żądanych przez uprawnione organy, w zakresie, w jakim te organy są uprawnione do ich żądania zgodnie z obowiązującymi przepisami prawa. W takim przypadku Wykonawca zobowiązuje się poinformować Zamawiającego o żądaniu takiego organu przed ujawnieniem informacji poufnych. </w:t>
      </w:r>
    </w:p>
    <w:p w14:paraId="536173D1" w14:textId="77777777" w:rsidR="00A870BC" w:rsidRPr="00F47A90" w:rsidRDefault="00A870BC" w:rsidP="00661205">
      <w:pPr>
        <w:numPr>
          <w:ilvl w:val="0"/>
          <w:numId w:val="19"/>
        </w:numPr>
        <w:spacing w:line="360" w:lineRule="auto"/>
        <w:ind w:left="0" w:right="7" w:hanging="427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Wszelkie nieujawnione do wiadomość publicznej informacje, w tym stanowiące informacje techniczne, handlowe, organizacyjne lub prawne, w szczególności dane osobowe, dane dotyczące działalności Zamawiającego i inne, co do których podjęto niezbędne działania w </w:t>
      </w:r>
      <w:r w:rsidR="008508BC" w:rsidRPr="00F47A90">
        <w:rPr>
          <w:rFonts w:ascii="Arial" w:hAnsi="Arial" w:cs="Arial"/>
          <w:sz w:val="24"/>
          <w:szCs w:val="24"/>
        </w:rPr>
        <w:t xml:space="preserve">celu zachowania ich poufności, </w:t>
      </w:r>
      <w:r w:rsidRPr="00F47A90">
        <w:rPr>
          <w:rFonts w:ascii="Arial" w:hAnsi="Arial" w:cs="Arial"/>
          <w:sz w:val="24"/>
          <w:szCs w:val="24"/>
        </w:rPr>
        <w:t xml:space="preserve">o których druga Strona uzyskała wiedzę lub do których uzyskała dostęp w związku z realizacją Umowy, będą </w:t>
      </w:r>
      <w:r w:rsidRPr="00F47A90">
        <w:rPr>
          <w:rFonts w:ascii="Arial" w:hAnsi="Arial" w:cs="Arial"/>
          <w:sz w:val="24"/>
          <w:szCs w:val="24"/>
        </w:rPr>
        <w:lastRenderedPageBreak/>
        <w:t>uważane za informacje stanowiące tajemnicę przedsiębiorst</w:t>
      </w:r>
      <w:r w:rsidR="008508BC" w:rsidRPr="00F47A90">
        <w:rPr>
          <w:rFonts w:ascii="Arial" w:hAnsi="Arial" w:cs="Arial"/>
          <w:sz w:val="24"/>
          <w:szCs w:val="24"/>
        </w:rPr>
        <w:t xml:space="preserve">wa w rozumieniu art. 11 ustawy </w:t>
      </w:r>
      <w:r w:rsidRPr="00F47A90">
        <w:rPr>
          <w:rFonts w:ascii="Arial" w:hAnsi="Arial" w:cs="Arial"/>
          <w:sz w:val="24"/>
          <w:szCs w:val="24"/>
        </w:rPr>
        <w:t xml:space="preserve">o zwalczaniu nieuczciwej konkurencji tej Strony, do której należą, zwanej dalej informacjami poufnymi.  </w:t>
      </w:r>
    </w:p>
    <w:p w14:paraId="5CA50D5D" w14:textId="0697B06A" w:rsidR="00F47A90" w:rsidRPr="00F47A90" w:rsidRDefault="00A870BC" w:rsidP="002722A5">
      <w:pPr>
        <w:numPr>
          <w:ilvl w:val="0"/>
          <w:numId w:val="19"/>
        </w:numPr>
        <w:spacing w:after="0" w:line="360" w:lineRule="auto"/>
        <w:ind w:left="0" w:right="7" w:hanging="427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Każda ze Stron zobowiązuje się wykorzystywać informacje poufne drugiej Strony jedynie w celach ściśle związanych z realizacją Umowy. Każda ze Stron zobowiązuje się zachować w tajemnicy informacje poufne drugiej Strony oraz chronić je z taką samą starannością, z jaką chroni własne informacje poufne, co najmniej zaś </w:t>
      </w:r>
      <w:r w:rsidR="006023A5">
        <w:rPr>
          <w:rFonts w:ascii="Arial" w:hAnsi="Arial" w:cs="Arial"/>
          <w:sz w:val="24"/>
          <w:szCs w:val="24"/>
        </w:rPr>
        <w:br/>
      </w:r>
      <w:r w:rsidRPr="00F47A90">
        <w:rPr>
          <w:rFonts w:ascii="Arial" w:hAnsi="Arial" w:cs="Arial"/>
          <w:sz w:val="24"/>
          <w:szCs w:val="24"/>
        </w:rPr>
        <w:t xml:space="preserve">w stopniu wynikającym z zachowania należytej staranności wynikającej </w:t>
      </w:r>
      <w:r w:rsidR="006023A5">
        <w:rPr>
          <w:rFonts w:ascii="Arial" w:hAnsi="Arial" w:cs="Arial"/>
          <w:sz w:val="24"/>
          <w:szCs w:val="24"/>
        </w:rPr>
        <w:br/>
      </w:r>
      <w:r w:rsidRPr="00F47A90">
        <w:rPr>
          <w:rFonts w:ascii="Arial" w:hAnsi="Arial" w:cs="Arial"/>
          <w:sz w:val="24"/>
          <w:szCs w:val="24"/>
        </w:rPr>
        <w:t>z zawodowego charakteru prowadzonej działalności.</w:t>
      </w:r>
      <w:r w:rsidR="00F47A90">
        <w:rPr>
          <w:rFonts w:ascii="Arial" w:hAnsi="Arial" w:cs="Arial"/>
          <w:sz w:val="24"/>
          <w:szCs w:val="24"/>
        </w:rPr>
        <w:br/>
      </w:r>
      <w:r w:rsidR="009A3226" w:rsidRPr="00B23DC9">
        <w:rPr>
          <w:rFonts w:ascii="Arial" w:hAnsi="Arial" w:cs="Arial"/>
          <w:b/>
          <w:bCs/>
          <w:sz w:val="24"/>
          <w:szCs w:val="24"/>
        </w:rPr>
        <w:t>§ 15</w:t>
      </w:r>
    </w:p>
    <w:p w14:paraId="42FE8CF7" w14:textId="77777777" w:rsidR="00F47A90" w:rsidRPr="00F47A90" w:rsidRDefault="00F47A90" w:rsidP="00F47A90">
      <w:pPr>
        <w:spacing w:after="0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1. Wysokość wynagrodzenia należn</w:t>
      </w:r>
      <w:r w:rsidR="00606BB7">
        <w:rPr>
          <w:rFonts w:ascii="Arial" w:hAnsi="Arial" w:cs="Arial"/>
          <w:sz w:val="24"/>
          <w:szCs w:val="24"/>
        </w:rPr>
        <w:t>ego Wykonawcy, określonego w § 9</w:t>
      </w:r>
      <w:r w:rsidRPr="00F47A90">
        <w:rPr>
          <w:rFonts w:ascii="Arial" w:hAnsi="Arial" w:cs="Arial"/>
          <w:sz w:val="24"/>
          <w:szCs w:val="24"/>
        </w:rPr>
        <w:t xml:space="preserve"> ust. 1 </w:t>
      </w:r>
      <w:r w:rsidR="00606BB7">
        <w:rPr>
          <w:rFonts w:ascii="Arial" w:hAnsi="Arial" w:cs="Arial"/>
          <w:sz w:val="24"/>
          <w:szCs w:val="24"/>
        </w:rPr>
        <w:t>i 2</w:t>
      </w:r>
      <w:r w:rsidR="00E8265E">
        <w:rPr>
          <w:rFonts w:ascii="Arial" w:hAnsi="Arial" w:cs="Arial"/>
          <w:sz w:val="24"/>
          <w:szCs w:val="24"/>
        </w:rPr>
        <w:t>,</w:t>
      </w:r>
    </w:p>
    <w:p w14:paraId="3A72B3F3" w14:textId="77777777" w:rsidR="00F47A90" w:rsidRPr="00F47A90" w:rsidRDefault="00F47A90" w:rsidP="00F47A90">
      <w:pPr>
        <w:spacing w:after="0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może ulec zmianie tylko i wyłącznie w przypadku zmiany cen materiałów lub kosztów związanych z realizacją Umowy, na warunkach określonych w niniejszym paragrafie.</w:t>
      </w:r>
    </w:p>
    <w:p w14:paraId="5D6E5169" w14:textId="77777777" w:rsidR="00F47A90" w:rsidRPr="00F47A90" w:rsidRDefault="00F47A90" w:rsidP="00F47A90">
      <w:pPr>
        <w:spacing w:after="0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2. Wykonawca w terminie 14 dni od dnia zawarcia umowy przedstawi Zamawiającemu szczegółowe kalkulacje cen jednostkowych zawierające wykaz materiałów, kosztów i usług mających zasadniczy wpływ na wartość zamówie</w:t>
      </w:r>
      <w:r w:rsidR="001F0549">
        <w:rPr>
          <w:rFonts w:ascii="Arial" w:hAnsi="Arial" w:cs="Arial"/>
          <w:sz w:val="24"/>
          <w:szCs w:val="24"/>
        </w:rPr>
        <w:t>nia wraz z załącznikiem nr 6</w:t>
      </w:r>
      <w:r w:rsidRPr="00F47A90">
        <w:rPr>
          <w:rFonts w:ascii="Arial" w:hAnsi="Arial" w:cs="Arial"/>
          <w:sz w:val="24"/>
          <w:szCs w:val="24"/>
        </w:rPr>
        <w:t xml:space="preserve"> albo oświadczenie o niezmienności cen w czasie trwania umowy. Szczegółowe kalkulacje cen jednos</w:t>
      </w:r>
      <w:r w:rsidR="001F0549">
        <w:rPr>
          <w:rFonts w:ascii="Arial" w:hAnsi="Arial" w:cs="Arial"/>
          <w:sz w:val="24"/>
          <w:szCs w:val="24"/>
        </w:rPr>
        <w:t>tkowych wraz z załącznikiem nr 6</w:t>
      </w:r>
      <w:r w:rsidRPr="00F47A90">
        <w:rPr>
          <w:rFonts w:ascii="Arial" w:hAnsi="Arial" w:cs="Arial"/>
          <w:sz w:val="24"/>
          <w:szCs w:val="24"/>
        </w:rPr>
        <w:t xml:space="preserve"> po ich przyjęciu przez Zamawiającego będą stanowiły podstawę do waloryzacji.</w:t>
      </w:r>
    </w:p>
    <w:p w14:paraId="6C3604B4" w14:textId="77777777" w:rsidR="00F47A90" w:rsidRPr="00F47A90" w:rsidRDefault="00F47A90" w:rsidP="00F47A90">
      <w:pPr>
        <w:spacing w:after="0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3. Wykonawca może wnioskować o zmianę wysokości wynagrodzenia w przypadku zmiany ceny materiałów lub kosztów związanych z realizacją umow</w:t>
      </w:r>
      <w:r>
        <w:rPr>
          <w:rFonts w:ascii="Arial" w:hAnsi="Arial" w:cs="Arial"/>
          <w:sz w:val="24"/>
          <w:szCs w:val="24"/>
        </w:rPr>
        <w:t xml:space="preserve">y nie wcześniej niż po upływie </w:t>
      </w:r>
      <w:r w:rsidRPr="00F47A90">
        <w:rPr>
          <w:rFonts w:ascii="Arial" w:hAnsi="Arial" w:cs="Arial"/>
          <w:sz w:val="24"/>
          <w:szCs w:val="24"/>
        </w:rPr>
        <w:t xml:space="preserve">6 miesięcy licząc od dnia zawarcia umowy oraz w przypadku, gdy zmiana ceny materiałów lub kosztów związanych z realizacją umowy będzie wyższa lub niższa o co najmniej 1 % od wysokości wskaźnika cen towarów i usług konsumpcyjnych za półrocze w którym składany jest wniosek w stosunku do poprzedniego półrocza ogółem ogłaszanego w komunikacie Prezesa Głównego Urzędu Statystycznego. Wykonawca może zwrócić się z wnioskiem </w:t>
      </w:r>
    </w:p>
    <w:p w14:paraId="6F5F6C3E" w14:textId="77777777" w:rsidR="00F47A90" w:rsidRPr="00F47A90" w:rsidRDefault="00F47A90" w:rsidP="00F47A90">
      <w:pPr>
        <w:spacing w:after="0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o zmianę wynagrodzenia, jeżeli zmiany te będą miały wpływ na koszty wykonania przedmiotu umowy przez Wykonawcę.</w:t>
      </w:r>
    </w:p>
    <w:p w14:paraId="3AC8744B" w14:textId="77777777" w:rsidR="00F47A90" w:rsidRPr="00F47A90" w:rsidRDefault="00F47A90" w:rsidP="00F47A90">
      <w:pPr>
        <w:spacing w:after="0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4. Zmiana wynagrodzenia Wykonawcy będzie następowała w odniesieniu do wskaźnika zmiany ceny materiałów lub kosztów (półrocznego wskaźnika cen towarów i usług konsumpcyjnych ogółem) ogłaszanego w komunikacie Prezesa Głównego Urzędu Statystycznego w Dzienniku Urzędowym Rzeczypospolitej Polskiej „Monitor Polski” w ciągu 20 dni od dnia zakończenia danego półrocza za </w:t>
      </w:r>
      <w:r w:rsidRPr="00F47A90">
        <w:rPr>
          <w:rFonts w:ascii="Arial" w:hAnsi="Arial" w:cs="Arial"/>
          <w:sz w:val="24"/>
          <w:szCs w:val="24"/>
        </w:rPr>
        <w:lastRenderedPageBreak/>
        <w:t>dane półrocze w stosunku do poprzedniego półrocza na podstawie art. 20 ust. 3 ustawy z dnia 12 stycznia 1991 r. o podatkach i opłatach lokalnych.</w:t>
      </w:r>
    </w:p>
    <w:p w14:paraId="37223F22" w14:textId="77777777" w:rsidR="00F47A90" w:rsidRPr="00F47A90" w:rsidRDefault="00F47A90" w:rsidP="00F47A90">
      <w:pPr>
        <w:spacing w:after="0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5. Zamawiający rozpozna wniosek o którym mowa w ust. 3, pod warunkiem że:</w:t>
      </w:r>
    </w:p>
    <w:p w14:paraId="37DCC5AE" w14:textId="77777777" w:rsidR="00F47A90" w:rsidRPr="00F47A90" w:rsidRDefault="00F47A90" w:rsidP="00F47A90">
      <w:pPr>
        <w:spacing w:after="0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- odnosił się będzie do materiałów lub kosztów związanych z</w:t>
      </w:r>
      <w:r w:rsidR="00536B0B">
        <w:rPr>
          <w:rFonts w:ascii="Arial" w:hAnsi="Arial" w:cs="Arial"/>
          <w:sz w:val="24"/>
          <w:szCs w:val="24"/>
        </w:rPr>
        <w:t xml:space="preserve"> realizacją zamówienia ujętych </w:t>
      </w:r>
      <w:r w:rsidRPr="00F47A90">
        <w:rPr>
          <w:rFonts w:ascii="Arial" w:hAnsi="Arial" w:cs="Arial"/>
          <w:sz w:val="24"/>
          <w:szCs w:val="24"/>
        </w:rPr>
        <w:t>w przyjętych przez Zamawiającego w szczegółowych k</w:t>
      </w:r>
      <w:r w:rsidR="00536B0B">
        <w:rPr>
          <w:rFonts w:ascii="Arial" w:hAnsi="Arial" w:cs="Arial"/>
          <w:sz w:val="24"/>
          <w:szCs w:val="24"/>
        </w:rPr>
        <w:t xml:space="preserve">alkulacjach cen jednostkowych, </w:t>
      </w:r>
      <w:r w:rsidRPr="00F47A90">
        <w:rPr>
          <w:rFonts w:ascii="Arial" w:hAnsi="Arial" w:cs="Arial"/>
          <w:sz w:val="24"/>
          <w:szCs w:val="24"/>
        </w:rPr>
        <w:t xml:space="preserve">o których </w:t>
      </w:r>
      <w:r w:rsidR="00536B0B">
        <w:rPr>
          <w:rFonts w:ascii="Arial" w:hAnsi="Arial" w:cs="Arial"/>
          <w:sz w:val="24"/>
          <w:szCs w:val="24"/>
        </w:rPr>
        <w:t>mowa w ust. 2 i</w:t>
      </w:r>
      <w:r w:rsidR="00CC4946">
        <w:rPr>
          <w:rFonts w:ascii="Arial" w:hAnsi="Arial" w:cs="Arial"/>
          <w:sz w:val="24"/>
          <w:szCs w:val="24"/>
        </w:rPr>
        <w:t xml:space="preserve"> – </w:t>
      </w:r>
      <w:r w:rsidRPr="00F47A90">
        <w:rPr>
          <w:rFonts w:ascii="Arial" w:hAnsi="Arial" w:cs="Arial"/>
          <w:sz w:val="24"/>
          <w:szCs w:val="24"/>
        </w:rPr>
        <w:t>wartość zmiany będzie nie mniejsza niż 5 % d</w:t>
      </w:r>
      <w:r w:rsidR="003B6C11">
        <w:rPr>
          <w:rFonts w:ascii="Arial" w:hAnsi="Arial" w:cs="Arial"/>
          <w:sz w:val="24"/>
          <w:szCs w:val="24"/>
        </w:rPr>
        <w:t xml:space="preserve">la poszczególnej pozycji ujętej </w:t>
      </w:r>
      <w:r w:rsidRPr="00F47A90">
        <w:rPr>
          <w:rFonts w:ascii="Arial" w:hAnsi="Arial" w:cs="Arial"/>
          <w:sz w:val="24"/>
          <w:szCs w:val="24"/>
        </w:rPr>
        <w:t>w szczegółowych kalkulacjach cen jednostkowych, o których mowa w ust. 2</w:t>
      </w:r>
      <w:r w:rsidR="00CC4946">
        <w:rPr>
          <w:rFonts w:ascii="Arial" w:hAnsi="Arial" w:cs="Arial"/>
          <w:sz w:val="24"/>
          <w:szCs w:val="24"/>
        </w:rPr>
        <w:t>.</w:t>
      </w:r>
    </w:p>
    <w:p w14:paraId="2B98853F" w14:textId="77777777" w:rsidR="00F47A90" w:rsidRPr="00F47A90" w:rsidRDefault="00F47A90" w:rsidP="00F47A90">
      <w:pPr>
        <w:spacing w:after="0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Wykonawca zobowiązany jest uzasadnić wniosek o waloryzację równocześnie przedstawiając szczegółową kalkulację materiałów lub kosztów związanych </w:t>
      </w:r>
      <w:r w:rsidR="00672FF6">
        <w:rPr>
          <w:rFonts w:ascii="Arial" w:hAnsi="Arial" w:cs="Arial"/>
          <w:sz w:val="24"/>
          <w:szCs w:val="24"/>
        </w:rPr>
        <w:br/>
      </w:r>
      <w:r w:rsidRPr="00F47A90">
        <w:rPr>
          <w:rFonts w:ascii="Arial" w:hAnsi="Arial" w:cs="Arial"/>
          <w:sz w:val="24"/>
          <w:szCs w:val="24"/>
        </w:rPr>
        <w:t>z realizacją zamówienia według stanu po zmianie, oraz wskazując kwotę, o jaką wynagrodzenie powinno ulec zmianie.</w:t>
      </w:r>
    </w:p>
    <w:p w14:paraId="153C7DFB" w14:textId="77777777" w:rsidR="00F47A90" w:rsidRPr="00F47A90" w:rsidRDefault="00F47A90" w:rsidP="00F47A90">
      <w:pPr>
        <w:spacing w:after="0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6. Zamawiający ustosunkuje się w terminie do 30 dni do wniosku Wykonawcy, </w:t>
      </w:r>
      <w:r w:rsidR="00672FF6">
        <w:rPr>
          <w:rFonts w:ascii="Arial" w:hAnsi="Arial" w:cs="Arial"/>
          <w:sz w:val="24"/>
          <w:szCs w:val="24"/>
        </w:rPr>
        <w:br/>
      </w:r>
      <w:r w:rsidRPr="00F47A90">
        <w:rPr>
          <w:rFonts w:ascii="Arial" w:hAnsi="Arial" w:cs="Arial"/>
          <w:sz w:val="24"/>
          <w:szCs w:val="24"/>
        </w:rPr>
        <w:t>o którym  mowa w ust. 3 i przedstawionych szczegółowych</w:t>
      </w:r>
      <w:r w:rsidR="003B6C11">
        <w:rPr>
          <w:rFonts w:ascii="Arial" w:hAnsi="Arial" w:cs="Arial"/>
          <w:sz w:val="24"/>
          <w:szCs w:val="24"/>
        </w:rPr>
        <w:t xml:space="preserve"> kalkulacji cen jednostkowych, </w:t>
      </w:r>
      <w:r w:rsidRPr="00F47A90">
        <w:rPr>
          <w:rFonts w:ascii="Arial" w:hAnsi="Arial" w:cs="Arial"/>
          <w:sz w:val="24"/>
          <w:szCs w:val="24"/>
        </w:rPr>
        <w:t>w szczególności przez zaakceptowanie wskazanej przez Wykonawcę kwoty lub przez zgłoszenie zastrzeżeń, wskazanie omyłek rachunkowych lub żądanie wyjaśnień co do poszczególnych elementów kalkulacji.</w:t>
      </w:r>
    </w:p>
    <w:p w14:paraId="4CB9D396" w14:textId="77777777" w:rsidR="00F47A90" w:rsidRPr="00F47A90" w:rsidRDefault="00F47A90" w:rsidP="00F47A90">
      <w:pPr>
        <w:spacing w:after="0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7. Kolejne wnioski o waloryzację Wykonawca jest uprawnio</w:t>
      </w:r>
      <w:r>
        <w:rPr>
          <w:rFonts w:ascii="Arial" w:hAnsi="Arial" w:cs="Arial"/>
          <w:sz w:val="24"/>
          <w:szCs w:val="24"/>
        </w:rPr>
        <w:t xml:space="preserve">ny składać nie częściej niż co </w:t>
      </w:r>
      <w:r w:rsidRPr="00F47A90">
        <w:rPr>
          <w:rFonts w:ascii="Arial" w:hAnsi="Arial" w:cs="Arial"/>
          <w:sz w:val="24"/>
          <w:szCs w:val="24"/>
        </w:rPr>
        <w:t xml:space="preserve">6 miesięcy od daty złożenia przez Wykonawcę poprzedniego wniosku </w:t>
      </w:r>
      <w:r w:rsidR="00672FF6">
        <w:rPr>
          <w:rFonts w:ascii="Arial" w:hAnsi="Arial" w:cs="Arial"/>
          <w:sz w:val="24"/>
          <w:szCs w:val="24"/>
        </w:rPr>
        <w:br/>
      </w:r>
      <w:r w:rsidRPr="00F47A90">
        <w:rPr>
          <w:rFonts w:ascii="Arial" w:hAnsi="Arial" w:cs="Arial"/>
          <w:sz w:val="24"/>
          <w:szCs w:val="24"/>
        </w:rPr>
        <w:t>o waloryzację, który został uwzględniony choćby w części;</w:t>
      </w:r>
    </w:p>
    <w:p w14:paraId="0FF6ED53" w14:textId="77777777" w:rsidR="00F47A90" w:rsidRPr="00F47A90" w:rsidRDefault="00F47A90" w:rsidP="00F47A90">
      <w:pPr>
        <w:spacing w:after="0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8. Łączna maksymalna wartość zmiany wynagrodzenia Wykonawcy w odniesieniu do zmiany przewidzianej w niniejszym paragrafie, może wynieść maksymalnie 5% wynagrodzenia Wykonawcy określonego w § </w:t>
      </w:r>
      <w:r w:rsidR="001F0549">
        <w:rPr>
          <w:rFonts w:ascii="Arial" w:hAnsi="Arial" w:cs="Arial"/>
          <w:sz w:val="24"/>
          <w:szCs w:val="24"/>
        </w:rPr>
        <w:t>9</w:t>
      </w:r>
      <w:r w:rsidRPr="00F47A90">
        <w:rPr>
          <w:rFonts w:ascii="Arial" w:hAnsi="Arial" w:cs="Arial"/>
          <w:sz w:val="24"/>
          <w:szCs w:val="24"/>
        </w:rPr>
        <w:t xml:space="preserve"> ust. 1</w:t>
      </w:r>
      <w:r w:rsidR="001F0549">
        <w:rPr>
          <w:rFonts w:ascii="Arial" w:hAnsi="Arial" w:cs="Arial"/>
          <w:sz w:val="24"/>
          <w:szCs w:val="24"/>
        </w:rPr>
        <w:t xml:space="preserve"> i 2</w:t>
      </w:r>
      <w:r w:rsidRPr="00F47A90">
        <w:rPr>
          <w:rFonts w:ascii="Arial" w:hAnsi="Arial" w:cs="Arial"/>
          <w:sz w:val="24"/>
          <w:szCs w:val="24"/>
        </w:rPr>
        <w:t>.</w:t>
      </w:r>
    </w:p>
    <w:p w14:paraId="0EFB35BD" w14:textId="77777777" w:rsidR="00F47A90" w:rsidRPr="00F47A90" w:rsidRDefault="00F47A90" w:rsidP="00F47A90">
      <w:pPr>
        <w:spacing w:after="0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9. Zmiana wynagrodzenia Wykonawcy z przyczyn wskazanych w niniejszym paragrafie powinna być usankcjonowana zawarciem aneksu do umowy i będzie następować od daty wprowadzenia zmiany w Umowie i dotyczyć wyłącznie niezrealizowanej części Umowy.</w:t>
      </w:r>
    </w:p>
    <w:p w14:paraId="56494A0F" w14:textId="77777777" w:rsidR="00F47A90" w:rsidRPr="00F47A90" w:rsidRDefault="00F47A90" w:rsidP="00F47A90">
      <w:pPr>
        <w:spacing w:after="0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10. Zamawiający zastrzega sobie prawo do zwaloryzowania wynagrodzenia umownego w przypadku obniżenia cen zgodnie ze wskaźnikiem wskazanym w ust. 3 na wniosek Zamawiającego w przypadku zaistnienia okoliczności w</w:t>
      </w:r>
      <w:r w:rsidR="00143BE4">
        <w:rPr>
          <w:rFonts w:ascii="Arial" w:hAnsi="Arial" w:cs="Arial"/>
          <w:sz w:val="24"/>
          <w:szCs w:val="24"/>
        </w:rPr>
        <w:t xml:space="preserve">ymienionej w ust. 5. Wykonawca </w:t>
      </w:r>
      <w:r w:rsidRPr="00F47A90">
        <w:rPr>
          <w:rFonts w:ascii="Arial" w:hAnsi="Arial" w:cs="Arial"/>
          <w:sz w:val="24"/>
          <w:szCs w:val="24"/>
        </w:rPr>
        <w:t xml:space="preserve">w terminie 14 dni zobowiązany jest do przedstawienia szczegółowych kalkulacji cen jednostkowych oraz do wskazania kwoty, o jaką wynagrodzenie w tym przypadku powinno ulec zmianie. Akceptacja przez Zamawiającego przedstawionych </w:t>
      </w:r>
      <w:r w:rsidRPr="00F47A90">
        <w:rPr>
          <w:rFonts w:ascii="Arial" w:hAnsi="Arial" w:cs="Arial"/>
          <w:sz w:val="24"/>
          <w:szCs w:val="24"/>
        </w:rPr>
        <w:lastRenderedPageBreak/>
        <w:t xml:space="preserve">szczegółowych kalkulacji kosztów nastąpi przy odpowiednim zastosowaniu zgodnie </w:t>
      </w:r>
      <w:r w:rsidR="00672FF6">
        <w:rPr>
          <w:rFonts w:ascii="Arial" w:hAnsi="Arial" w:cs="Arial"/>
          <w:sz w:val="24"/>
          <w:szCs w:val="24"/>
        </w:rPr>
        <w:br/>
      </w:r>
      <w:r w:rsidRPr="00F47A90">
        <w:rPr>
          <w:rFonts w:ascii="Arial" w:hAnsi="Arial" w:cs="Arial"/>
          <w:sz w:val="24"/>
          <w:szCs w:val="24"/>
        </w:rPr>
        <w:t>z zasadami określonymi niniejszym paragrafie.</w:t>
      </w:r>
    </w:p>
    <w:p w14:paraId="54AAF658" w14:textId="26511688" w:rsidR="00F47A90" w:rsidRPr="00F47A90" w:rsidRDefault="00F47A90" w:rsidP="00F47A90">
      <w:pPr>
        <w:spacing w:after="0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11. Wykonawca, którego wynagrodzenie zostanie zmienione zgodnie </w:t>
      </w:r>
      <w:r w:rsidR="002E2380">
        <w:rPr>
          <w:rFonts w:ascii="Arial" w:hAnsi="Arial" w:cs="Arial"/>
          <w:sz w:val="24"/>
          <w:szCs w:val="24"/>
        </w:rPr>
        <w:br/>
      </w:r>
      <w:r w:rsidRPr="00F47A90">
        <w:rPr>
          <w:rFonts w:ascii="Arial" w:hAnsi="Arial" w:cs="Arial"/>
          <w:sz w:val="24"/>
          <w:szCs w:val="24"/>
        </w:rPr>
        <w:t>z</w:t>
      </w:r>
      <w:r w:rsidR="002E2380">
        <w:rPr>
          <w:rFonts w:ascii="Arial" w:hAnsi="Arial" w:cs="Arial"/>
          <w:sz w:val="24"/>
          <w:szCs w:val="24"/>
        </w:rPr>
        <w:t xml:space="preserve"> </w:t>
      </w:r>
      <w:r w:rsidRPr="00146DB3">
        <w:rPr>
          <w:rFonts w:ascii="Arial" w:hAnsi="Arial" w:cs="Arial"/>
          <w:sz w:val="24"/>
          <w:szCs w:val="24"/>
        </w:rPr>
        <w:t>postanowieniami niniejszego paragrafu zobowiązany jest do zmiany wynagrodzenia przysługującego podwykonawcy, z którym zawarł umowę jeżeli zostaną spełni</w:t>
      </w:r>
      <w:r w:rsidR="002E2380" w:rsidRPr="00146DB3">
        <w:rPr>
          <w:rFonts w:ascii="Arial" w:hAnsi="Arial" w:cs="Arial"/>
          <w:sz w:val="24"/>
          <w:szCs w:val="24"/>
        </w:rPr>
        <w:t>o</w:t>
      </w:r>
      <w:r w:rsidRPr="00146DB3">
        <w:rPr>
          <w:rFonts w:ascii="Arial" w:hAnsi="Arial" w:cs="Arial"/>
          <w:sz w:val="24"/>
          <w:szCs w:val="24"/>
        </w:rPr>
        <w:t xml:space="preserve">ne warunki określone w art. 439 ust. 5 ustawy pzp, pod rygorem zastosowania kar, o których mowa w § </w:t>
      </w:r>
      <w:r w:rsidR="00BA020D" w:rsidRPr="00146DB3">
        <w:rPr>
          <w:rFonts w:ascii="Arial" w:hAnsi="Arial" w:cs="Arial"/>
          <w:sz w:val="24"/>
          <w:szCs w:val="24"/>
        </w:rPr>
        <w:t>11</w:t>
      </w:r>
      <w:r w:rsidRPr="00146DB3">
        <w:rPr>
          <w:rFonts w:ascii="Arial" w:hAnsi="Arial" w:cs="Arial"/>
          <w:sz w:val="24"/>
          <w:szCs w:val="24"/>
        </w:rPr>
        <w:t xml:space="preserve"> ust. 1 pkt </w:t>
      </w:r>
      <w:r w:rsidR="00BA020D" w:rsidRPr="00146DB3">
        <w:rPr>
          <w:rFonts w:ascii="Arial" w:hAnsi="Arial" w:cs="Arial"/>
          <w:sz w:val="24"/>
          <w:szCs w:val="24"/>
        </w:rPr>
        <w:t>2</w:t>
      </w:r>
      <w:r w:rsidRPr="00146DB3">
        <w:rPr>
          <w:rFonts w:ascii="Arial" w:hAnsi="Arial" w:cs="Arial"/>
          <w:sz w:val="24"/>
          <w:szCs w:val="24"/>
        </w:rPr>
        <w:t>-</w:t>
      </w:r>
      <w:r w:rsidR="00BA020D" w:rsidRPr="00146DB3">
        <w:rPr>
          <w:rFonts w:ascii="Arial" w:hAnsi="Arial" w:cs="Arial"/>
          <w:sz w:val="24"/>
          <w:szCs w:val="24"/>
        </w:rPr>
        <w:t>4</w:t>
      </w:r>
      <w:r w:rsidRPr="00146DB3">
        <w:rPr>
          <w:rFonts w:ascii="Arial" w:hAnsi="Arial" w:cs="Arial"/>
          <w:sz w:val="24"/>
          <w:szCs w:val="24"/>
        </w:rPr>
        <w:t>. Zmiana taka winna zostać dokonana przez Wykonawcę nie później w terminie 30 dni od dnia zmiany</w:t>
      </w:r>
      <w:r w:rsidRPr="00F47A90">
        <w:rPr>
          <w:rFonts w:ascii="Arial" w:hAnsi="Arial" w:cs="Arial"/>
          <w:sz w:val="24"/>
          <w:szCs w:val="24"/>
        </w:rPr>
        <w:t xml:space="preserve"> wynagrodzenia należnego Wykonawcy i obejmować swym zakresem wynagrodzenie podwykonawcy należne za okres od daty waloryzacji wynagrodzenia Wykonawcy.</w:t>
      </w:r>
    </w:p>
    <w:p w14:paraId="3DB96017" w14:textId="77777777" w:rsidR="00A870BC" w:rsidRPr="00B23DC9" w:rsidRDefault="00F47A90" w:rsidP="00F47A90">
      <w:pPr>
        <w:spacing w:after="0" w:line="360" w:lineRule="auto"/>
        <w:ind w:left="0" w:right="7" w:firstLine="0"/>
        <w:jc w:val="left"/>
        <w:rPr>
          <w:rFonts w:ascii="Arial" w:hAnsi="Arial" w:cs="Arial"/>
          <w:b/>
          <w:bCs/>
          <w:sz w:val="24"/>
          <w:szCs w:val="24"/>
        </w:rPr>
      </w:pPr>
      <w:r w:rsidRPr="00B23DC9">
        <w:rPr>
          <w:rFonts w:ascii="Arial" w:hAnsi="Arial" w:cs="Arial"/>
          <w:b/>
          <w:bCs/>
          <w:sz w:val="24"/>
          <w:szCs w:val="24"/>
        </w:rPr>
        <w:t>§ 1</w:t>
      </w:r>
      <w:r w:rsidR="00143BE4" w:rsidRPr="00B23DC9">
        <w:rPr>
          <w:rFonts w:ascii="Arial" w:hAnsi="Arial" w:cs="Arial"/>
          <w:b/>
          <w:bCs/>
          <w:sz w:val="24"/>
          <w:szCs w:val="24"/>
        </w:rPr>
        <w:t>6</w:t>
      </w:r>
    </w:p>
    <w:p w14:paraId="0BA82F32" w14:textId="77777777" w:rsidR="005D68FA" w:rsidRPr="00F47A90" w:rsidRDefault="0007536E" w:rsidP="00BB744E">
      <w:pPr>
        <w:pStyle w:val="Akapitzlist"/>
        <w:numPr>
          <w:ilvl w:val="3"/>
          <w:numId w:val="12"/>
        </w:numPr>
        <w:spacing w:line="360" w:lineRule="auto"/>
        <w:ind w:left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Wykonawca powierza wykonanie następujących części (zakresu) zamówienia podwykonawcy: …</w:t>
      </w:r>
      <w:r w:rsidR="00BE0564" w:rsidRPr="00F47A90">
        <w:rPr>
          <w:rFonts w:ascii="Arial" w:hAnsi="Arial" w:cs="Arial"/>
          <w:sz w:val="24"/>
          <w:szCs w:val="24"/>
        </w:rPr>
        <w:t xml:space="preserve"> /wskazać czę</w:t>
      </w:r>
      <w:r w:rsidR="00D064F7" w:rsidRPr="00F47A90">
        <w:rPr>
          <w:rFonts w:ascii="Arial" w:hAnsi="Arial" w:cs="Arial"/>
          <w:sz w:val="24"/>
          <w:szCs w:val="24"/>
        </w:rPr>
        <w:t xml:space="preserve">ść (zakres) zamówienia objętego </w:t>
      </w:r>
      <w:r w:rsidR="00BE0564" w:rsidRPr="00F47A90">
        <w:rPr>
          <w:rFonts w:ascii="Arial" w:hAnsi="Arial" w:cs="Arial"/>
          <w:sz w:val="24"/>
          <w:szCs w:val="24"/>
        </w:rPr>
        <w:t>podwykonawstwem, nazwa firmy podwykonawcy – jeżeli dotyczy/</w:t>
      </w:r>
    </w:p>
    <w:p w14:paraId="4E2746AA" w14:textId="77777777" w:rsidR="00BE0564" w:rsidRPr="00F47A90" w:rsidRDefault="00BE0564" w:rsidP="00BB744E">
      <w:pPr>
        <w:pStyle w:val="Akapitzlist"/>
        <w:numPr>
          <w:ilvl w:val="3"/>
          <w:numId w:val="12"/>
        </w:numPr>
        <w:spacing w:line="360" w:lineRule="auto"/>
        <w:ind w:left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W celu wykazania spełniania warunków udziału w postępowaniu, w wyniku którego zawarta została Umowa, na zasadach określonych w art. 118 ustawy Pzp Wykonawca powołał się na zasoby </w:t>
      </w:r>
      <w:r w:rsidR="00E33B8C" w:rsidRPr="00F47A90">
        <w:rPr>
          <w:rFonts w:ascii="Arial" w:hAnsi="Arial" w:cs="Arial"/>
          <w:sz w:val="24"/>
          <w:szCs w:val="24"/>
        </w:rPr>
        <w:t xml:space="preserve">następujących podwykonawców: … </w:t>
      </w:r>
    </w:p>
    <w:p w14:paraId="53CEB5C2" w14:textId="77777777" w:rsidR="00E33B8C" w:rsidRPr="00F47A90" w:rsidRDefault="00E33B8C" w:rsidP="00661205">
      <w:pPr>
        <w:pStyle w:val="Akapitzlist"/>
        <w:spacing w:line="360" w:lineRule="auto"/>
        <w:ind w:left="0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/wskazać część (zakres) zamówienia objętego podwykonawstwem, nazwa firmy podwykonawcy – jeżeli dotyczy/</w:t>
      </w:r>
    </w:p>
    <w:p w14:paraId="3C1FB0B0" w14:textId="77777777" w:rsidR="0007536E" w:rsidRPr="00F47A90" w:rsidRDefault="0007536E" w:rsidP="00661205">
      <w:pPr>
        <w:spacing w:line="360" w:lineRule="auto"/>
        <w:ind w:left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3.</w:t>
      </w:r>
      <w:r w:rsidRPr="00F47A90">
        <w:rPr>
          <w:rFonts w:ascii="Arial" w:hAnsi="Arial" w:cs="Arial"/>
          <w:sz w:val="24"/>
          <w:szCs w:val="24"/>
        </w:rPr>
        <w:tab/>
        <w:t>Wykonawca ponosi wobec Zamawiającego pełną odpowiedzialność za wszelkie czynności, których wykonanie powierzył podwykonawcom.</w:t>
      </w:r>
    </w:p>
    <w:p w14:paraId="26CA2848" w14:textId="77777777" w:rsidR="0007536E" w:rsidRPr="00F47A90" w:rsidRDefault="0007536E" w:rsidP="00661205">
      <w:pPr>
        <w:spacing w:line="360" w:lineRule="auto"/>
        <w:ind w:left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4.</w:t>
      </w:r>
      <w:r w:rsidRPr="00F47A90">
        <w:rPr>
          <w:rFonts w:ascii="Arial" w:hAnsi="Arial" w:cs="Arial"/>
          <w:sz w:val="24"/>
          <w:szCs w:val="24"/>
        </w:rPr>
        <w:tab/>
        <w:t>Wykonawca ponosi pełną odpowiedzialność za dokonywanie w terminie wszelkich rozliczeń finansowych z podwykonawcami.</w:t>
      </w:r>
    </w:p>
    <w:p w14:paraId="34780B8D" w14:textId="77777777" w:rsidR="0007536E" w:rsidRPr="00F47A90" w:rsidRDefault="0007536E" w:rsidP="00661205">
      <w:pPr>
        <w:spacing w:line="360" w:lineRule="auto"/>
        <w:ind w:left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5.</w:t>
      </w:r>
      <w:r w:rsidRPr="00F47A90">
        <w:rPr>
          <w:rFonts w:ascii="Arial" w:hAnsi="Arial" w:cs="Arial"/>
          <w:sz w:val="24"/>
          <w:szCs w:val="24"/>
        </w:rPr>
        <w:tab/>
        <w:t>Realizacja przedmiotu Umowy przy udziale podwyk</w:t>
      </w:r>
      <w:r w:rsidR="003E19C1" w:rsidRPr="00F47A90">
        <w:rPr>
          <w:rFonts w:ascii="Arial" w:hAnsi="Arial" w:cs="Arial"/>
          <w:sz w:val="24"/>
          <w:szCs w:val="24"/>
        </w:rPr>
        <w:t>onawców nie zwalnia Wykonawcy z </w:t>
      </w:r>
      <w:r w:rsidRPr="00F47A90">
        <w:rPr>
          <w:rFonts w:ascii="Arial" w:hAnsi="Arial" w:cs="Arial"/>
          <w:sz w:val="24"/>
          <w:szCs w:val="24"/>
        </w:rPr>
        <w:t>odpowiedzialności za wykonanie obowiązków U</w:t>
      </w:r>
      <w:r w:rsidR="003E19C1" w:rsidRPr="00F47A90">
        <w:rPr>
          <w:rFonts w:ascii="Arial" w:hAnsi="Arial" w:cs="Arial"/>
          <w:sz w:val="24"/>
          <w:szCs w:val="24"/>
        </w:rPr>
        <w:t>mownych. Wykonawca odpowiada za </w:t>
      </w:r>
      <w:r w:rsidRPr="00F47A90">
        <w:rPr>
          <w:rFonts w:ascii="Arial" w:hAnsi="Arial" w:cs="Arial"/>
          <w:sz w:val="24"/>
          <w:szCs w:val="24"/>
        </w:rPr>
        <w:t>działania i zaniechania podwykonawców jak za własne.</w:t>
      </w:r>
    </w:p>
    <w:p w14:paraId="7C5FFF4E" w14:textId="77777777" w:rsidR="00D62F75" w:rsidRPr="00F47A90" w:rsidRDefault="0007536E" w:rsidP="00661205">
      <w:pPr>
        <w:spacing w:line="360" w:lineRule="auto"/>
        <w:ind w:left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6.</w:t>
      </w:r>
      <w:r w:rsidRPr="00F47A90">
        <w:rPr>
          <w:rFonts w:ascii="Arial" w:hAnsi="Arial" w:cs="Arial"/>
          <w:sz w:val="24"/>
          <w:szCs w:val="24"/>
        </w:rPr>
        <w:tab/>
        <w:t xml:space="preserve">Wykonawca, w przypadku chęci dokonania zmiany podwykonawcy, o którym mowa w ust. 1 lub ust. 2 powyżej, zobowiązuje się każdorazowo przekazać Zamawiającemu informacje zawierające dane identyfikujące </w:t>
      </w:r>
      <w:r w:rsidR="003E7D39" w:rsidRPr="00F47A90">
        <w:rPr>
          <w:rFonts w:ascii="Arial" w:hAnsi="Arial" w:cs="Arial"/>
          <w:sz w:val="24"/>
          <w:szCs w:val="24"/>
        </w:rPr>
        <w:br/>
      </w:r>
      <w:r w:rsidRPr="00F47A90">
        <w:rPr>
          <w:rFonts w:ascii="Arial" w:hAnsi="Arial" w:cs="Arial"/>
          <w:sz w:val="24"/>
          <w:szCs w:val="24"/>
        </w:rPr>
        <w:t>podwykonawców i część (zakres) zamówienia objętego podwykonawstwem, co stanowić będzie podstawę ewentualnego dokon</w:t>
      </w:r>
      <w:r w:rsidR="00596C80" w:rsidRPr="00F47A90">
        <w:rPr>
          <w:rFonts w:ascii="Arial" w:hAnsi="Arial" w:cs="Arial"/>
          <w:sz w:val="24"/>
          <w:szCs w:val="24"/>
        </w:rPr>
        <w:t>ania zmiany Umowy zgodnie z § 12 ust. 9 lub 10</w:t>
      </w:r>
      <w:r w:rsidRPr="00F47A90">
        <w:rPr>
          <w:rFonts w:ascii="Arial" w:hAnsi="Arial" w:cs="Arial"/>
          <w:sz w:val="24"/>
          <w:szCs w:val="24"/>
        </w:rPr>
        <w:t xml:space="preserve"> Umowy.</w:t>
      </w:r>
    </w:p>
    <w:p w14:paraId="09D2406F" w14:textId="7BF38E1D" w:rsidR="00A870BC" w:rsidRPr="00F47A90" w:rsidRDefault="00D62F75" w:rsidP="00776AA2">
      <w:pPr>
        <w:pStyle w:val="Nagwek1"/>
      </w:pPr>
      <w:r w:rsidRPr="00F47A90">
        <w:lastRenderedPageBreak/>
        <w:t>§ 1</w:t>
      </w:r>
      <w:r w:rsidR="00143BE4">
        <w:t>7</w:t>
      </w:r>
      <w:r w:rsidR="00F361BD" w:rsidRPr="00F47A90">
        <w:br/>
      </w:r>
      <w:r w:rsidR="00A870BC" w:rsidRPr="00F47A90">
        <w:t>POSTANOWIENIA KOŃCOWE</w:t>
      </w:r>
    </w:p>
    <w:p w14:paraId="61FEA7C8" w14:textId="77777777" w:rsidR="00A870BC" w:rsidRPr="00F47A90" w:rsidRDefault="00A870BC" w:rsidP="00661205">
      <w:pPr>
        <w:numPr>
          <w:ilvl w:val="0"/>
          <w:numId w:val="20"/>
        </w:numPr>
        <w:spacing w:after="0" w:line="360" w:lineRule="auto"/>
        <w:ind w:left="0" w:right="7" w:hanging="283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W zakresie nieuregulowanym niniejszą Umową stosuje się</w:t>
      </w:r>
      <w:r w:rsidR="007E12F7">
        <w:rPr>
          <w:rFonts w:ascii="Arial" w:hAnsi="Arial" w:cs="Arial"/>
          <w:sz w:val="24"/>
          <w:szCs w:val="24"/>
        </w:rPr>
        <w:t xml:space="preserve"> przepisy ustawy Prawo z</w:t>
      </w:r>
      <w:r w:rsidR="00BA020D">
        <w:rPr>
          <w:rFonts w:ascii="Arial" w:hAnsi="Arial" w:cs="Arial"/>
          <w:sz w:val="24"/>
          <w:szCs w:val="24"/>
        </w:rPr>
        <w:t xml:space="preserve">amówień </w:t>
      </w:r>
      <w:r w:rsidR="007E12F7">
        <w:rPr>
          <w:rFonts w:ascii="Arial" w:hAnsi="Arial" w:cs="Arial"/>
          <w:sz w:val="24"/>
          <w:szCs w:val="24"/>
        </w:rPr>
        <w:t>p</w:t>
      </w:r>
      <w:r w:rsidR="00BA020D">
        <w:rPr>
          <w:rFonts w:ascii="Arial" w:hAnsi="Arial" w:cs="Arial"/>
          <w:sz w:val="24"/>
          <w:szCs w:val="24"/>
        </w:rPr>
        <w:t>ublicznych</w:t>
      </w:r>
      <w:r w:rsidR="007E12F7">
        <w:rPr>
          <w:rFonts w:ascii="Arial" w:hAnsi="Arial" w:cs="Arial"/>
          <w:sz w:val="24"/>
          <w:szCs w:val="24"/>
        </w:rPr>
        <w:t>,</w:t>
      </w:r>
      <w:r w:rsidRPr="00F47A90">
        <w:rPr>
          <w:rFonts w:ascii="Arial" w:hAnsi="Arial" w:cs="Arial"/>
          <w:sz w:val="24"/>
          <w:szCs w:val="24"/>
        </w:rPr>
        <w:t xml:space="preserve"> Kodeks Cywilny, Prawo energetyczne wraz z aktami wykonawczymi. </w:t>
      </w:r>
    </w:p>
    <w:p w14:paraId="01778C1C" w14:textId="08615615" w:rsidR="00A870BC" w:rsidRDefault="00A870BC" w:rsidP="00661205">
      <w:pPr>
        <w:numPr>
          <w:ilvl w:val="0"/>
          <w:numId w:val="20"/>
        </w:numPr>
        <w:spacing w:line="360" w:lineRule="auto"/>
        <w:ind w:left="0" w:right="7" w:hanging="283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Wykonawca nie może bez pisemnej zgody Zamawiającego przenieść swoich wierzytelności wynikających z niniejszej umowy, w tym wierzytelności o zapłatę odsetek, na osoby trzecie. </w:t>
      </w:r>
    </w:p>
    <w:p w14:paraId="19300D24" w14:textId="77777777" w:rsidR="00B23DC9" w:rsidRDefault="00B23DC9" w:rsidP="00B23DC9">
      <w:pPr>
        <w:spacing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</w:p>
    <w:p w14:paraId="1FD56F7F" w14:textId="77777777" w:rsidR="00134232" w:rsidRPr="00F47A90" w:rsidRDefault="00134232" w:rsidP="00661205">
      <w:pPr>
        <w:numPr>
          <w:ilvl w:val="0"/>
          <w:numId w:val="20"/>
        </w:numPr>
        <w:spacing w:line="360" w:lineRule="auto"/>
        <w:ind w:left="0" w:right="7" w:hanging="283"/>
        <w:jc w:val="left"/>
        <w:rPr>
          <w:rFonts w:ascii="Arial" w:hAnsi="Arial" w:cs="Arial"/>
          <w:sz w:val="24"/>
          <w:szCs w:val="24"/>
        </w:rPr>
      </w:pPr>
    </w:p>
    <w:p w14:paraId="6587EDF0" w14:textId="77777777" w:rsidR="00134232" w:rsidRPr="00134232" w:rsidRDefault="00134232" w:rsidP="00134232">
      <w:pPr>
        <w:pStyle w:val="Tekstpodstawowy"/>
        <w:numPr>
          <w:ilvl w:val="0"/>
          <w:numId w:val="34"/>
        </w:numPr>
        <w:spacing w:line="276" w:lineRule="auto"/>
        <w:ind w:left="851" w:hanging="284"/>
        <w:rPr>
          <w:rStyle w:val="Numerstrony"/>
          <w:rFonts w:ascii="Arial" w:hAnsi="Arial" w:cs="Arial"/>
          <w:szCs w:val="24"/>
        </w:rPr>
      </w:pPr>
      <w:r w:rsidRPr="00134232">
        <w:rPr>
          <w:rStyle w:val="Numerstrony"/>
          <w:rFonts w:ascii="Arial" w:hAnsi="Arial" w:cs="Arial"/>
          <w:szCs w:val="24"/>
        </w:rPr>
        <w:t>Umowa została sporządzona w dwóch jednobrzmiących egzemplarzach, po jednym dla każdej ze stron.*</w:t>
      </w:r>
    </w:p>
    <w:p w14:paraId="4275D4E7" w14:textId="77777777" w:rsidR="00FF0FB0" w:rsidRDefault="00134232" w:rsidP="00134232">
      <w:pPr>
        <w:pStyle w:val="Tekstpodstawowy"/>
        <w:numPr>
          <w:ilvl w:val="0"/>
          <w:numId w:val="34"/>
        </w:numPr>
        <w:spacing w:line="276" w:lineRule="auto"/>
        <w:ind w:left="851" w:hanging="284"/>
        <w:rPr>
          <w:rStyle w:val="Numerstrony"/>
          <w:rFonts w:ascii="Arial" w:hAnsi="Arial" w:cs="Arial"/>
          <w:szCs w:val="24"/>
        </w:rPr>
      </w:pPr>
      <w:r w:rsidRPr="002F07C2">
        <w:rPr>
          <w:rStyle w:val="Numerstrony"/>
          <w:rFonts w:ascii="Arial" w:hAnsi="Arial" w:cs="Arial"/>
          <w:szCs w:val="24"/>
        </w:rPr>
        <w:t>Umowa zosta</w:t>
      </w:r>
      <w:r w:rsidRPr="002F07C2">
        <w:rPr>
          <w:rStyle w:val="Numerstrony"/>
          <w:rFonts w:ascii="Arial" w:hAnsi="Arial" w:cs="Arial" w:hint="eastAsia"/>
          <w:szCs w:val="24"/>
        </w:rPr>
        <w:t>ł</w:t>
      </w:r>
      <w:r w:rsidRPr="002F07C2">
        <w:rPr>
          <w:rStyle w:val="Numerstrony"/>
          <w:rFonts w:ascii="Arial" w:hAnsi="Arial" w:cs="Arial"/>
          <w:szCs w:val="24"/>
        </w:rPr>
        <w:t>a sporz</w:t>
      </w:r>
      <w:r w:rsidRPr="002F07C2">
        <w:rPr>
          <w:rStyle w:val="Numerstrony"/>
          <w:rFonts w:ascii="Arial" w:hAnsi="Arial" w:cs="Arial" w:hint="eastAsia"/>
          <w:szCs w:val="24"/>
        </w:rPr>
        <w:t>ą</w:t>
      </w:r>
      <w:r w:rsidRPr="002F07C2">
        <w:rPr>
          <w:rStyle w:val="Numerstrony"/>
          <w:rFonts w:ascii="Arial" w:hAnsi="Arial" w:cs="Arial"/>
          <w:szCs w:val="24"/>
        </w:rPr>
        <w:t>dzona w formie elektronicznej i podpisana przez obydwie Strony kwalifikowanym podpisem elektronicznym – zgodnie z art. 781 Kodeksu Cywilnego</w:t>
      </w:r>
      <w:r>
        <w:rPr>
          <w:rStyle w:val="Numerstrony"/>
          <w:rFonts w:ascii="Arial" w:hAnsi="Arial" w:cs="Arial"/>
          <w:szCs w:val="24"/>
        </w:rPr>
        <w:t>.*</w:t>
      </w:r>
    </w:p>
    <w:p w14:paraId="6246C997" w14:textId="19508E75" w:rsidR="009A3226" w:rsidRPr="00FF0FB0" w:rsidRDefault="00134232" w:rsidP="00FF0FB0">
      <w:pPr>
        <w:pStyle w:val="Tekstpodstawowy"/>
        <w:spacing w:line="276" w:lineRule="auto"/>
        <w:rPr>
          <w:rFonts w:ascii="Arial" w:hAnsi="Arial" w:cs="Arial"/>
          <w:szCs w:val="24"/>
        </w:rPr>
      </w:pPr>
      <w:r w:rsidRPr="00FF0FB0">
        <w:rPr>
          <w:rStyle w:val="Numerstrony"/>
          <w:rFonts w:ascii="Arial" w:hAnsi="Arial" w:cs="Arial"/>
          <w:szCs w:val="24"/>
        </w:rPr>
        <w:t>*(niepotrzebne skreślić)</w:t>
      </w:r>
      <w:r w:rsidR="008D1AF4" w:rsidRPr="00FF0FB0">
        <w:rPr>
          <w:rFonts w:ascii="Arial" w:hAnsi="Arial" w:cs="Arial"/>
          <w:szCs w:val="24"/>
        </w:rPr>
        <w:br/>
      </w:r>
      <w:r w:rsidR="008D1AF4" w:rsidRPr="00FF0FB0">
        <w:rPr>
          <w:rFonts w:ascii="Arial" w:hAnsi="Arial" w:cs="Arial"/>
          <w:szCs w:val="24"/>
        </w:rPr>
        <w:br/>
      </w:r>
      <w:r w:rsidR="008D1AF4" w:rsidRPr="00FF0FB0">
        <w:rPr>
          <w:rFonts w:ascii="Arial" w:hAnsi="Arial" w:cs="Arial"/>
          <w:szCs w:val="24"/>
        </w:rPr>
        <w:br/>
      </w:r>
      <w:r w:rsidR="008D1AF4" w:rsidRPr="00FF0FB0">
        <w:rPr>
          <w:rFonts w:ascii="Arial" w:hAnsi="Arial" w:cs="Arial"/>
          <w:szCs w:val="24"/>
        </w:rPr>
        <w:br/>
      </w:r>
      <w:r w:rsidR="00DA1D83" w:rsidRPr="00FF0FB0">
        <w:rPr>
          <w:rFonts w:ascii="Arial" w:hAnsi="Arial" w:cs="Arial"/>
          <w:szCs w:val="24"/>
        </w:rPr>
        <w:t>Zamawiający</w:t>
      </w:r>
      <w:r w:rsidR="00DA1D83" w:rsidRPr="00FF0FB0">
        <w:rPr>
          <w:rFonts w:ascii="Arial" w:hAnsi="Arial" w:cs="Arial"/>
          <w:szCs w:val="24"/>
        </w:rPr>
        <w:tab/>
      </w:r>
      <w:r w:rsidR="00DA1D83" w:rsidRPr="00FF0FB0">
        <w:rPr>
          <w:rFonts w:ascii="Arial" w:hAnsi="Arial" w:cs="Arial"/>
          <w:szCs w:val="24"/>
        </w:rPr>
        <w:tab/>
      </w:r>
      <w:r w:rsidR="00DA1D83" w:rsidRPr="00FF0FB0">
        <w:rPr>
          <w:rFonts w:ascii="Arial" w:hAnsi="Arial" w:cs="Arial"/>
          <w:szCs w:val="24"/>
        </w:rPr>
        <w:tab/>
      </w:r>
      <w:r w:rsidR="00DA1D83" w:rsidRPr="00FF0FB0">
        <w:rPr>
          <w:rFonts w:ascii="Arial" w:hAnsi="Arial" w:cs="Arial"/>
          <w:szCs w:val="24"/>
        </w:rPr>
        <w:tab/>
      </w:r>
      <w:r w:rsidR="00DA1D83" w:rsidRPr="00FF0FB0">
        <w:rPr>
          <w:rFonts w:ascii="Arial" w:hAnsi="Arial" w:cs="Arial"/>
          <w:szCs w:val="24"/>
        </w:rPr>
        <w:tab/>
      </w:r>
      <w:r w:rsidR="00184178" w:rsidRPr="00FF0FB0">
        <w:rPr>
          <w:rFonts w:ascii="Arial" w:hAnsi="Arial" w:cs="Arial"/>
          <w:szCs w:val="24"/>
        </w:rPr>
        <w:tab/>
      </w:r>
      <w:r w:rsidR="00184178" w:rsidRPr="00FF0FB0">
        <w:rPr>
          <w:rFonts w:ascii="Arial" w:hAnsi="Arial" w:cs="Arial"/>
          <w:szCs w:val="24"/>
        </w:rPr>
        <w:tab/>
      </w:r>
      <w:r w:rsidR="00184178" w:rsidRPr="00FF0FB0">
        <w:rPr>
          <w:rFonts w:ascii="Arial" w:hAnsi="Arial" w:cs="Arial"/>
          <w:szCs w:val="24"/>
        </w:rPr>
        <w:tab/>
      </w:r>
      <w:r w:rsidR="00184178" w:rsidRPr="00FF0FB0">
        <w:rPr>
          <w:rFonts w:ascii="Arial" w:hAnsi="Arial" w:cs="Arial"/>
          <w:szCs w:val="24"/>
        </w:rPr>
        <w:tab/>
      </w:r>
      <w:r w:rsidR="00A870BC" w:rsidRPr="00FF0FB0">
        <w:rPr>
          <w:rFonts w:ascii="Arial" w:hAnsi="Arial" w:cs="Arial"/>
          <w:szCs w:val="24"/>
        </w:rPr>
        <w:t>W</w:t>
      </w:r>
      <w:r w:rsidR="00DA1D83" w:rsidRPr="00FF0FB0">
        <w:rPr>
          <w:rFonts w:ascii="Arial" w:hAnsi="Arial" w:cs="Arial"/>
          <w:szCs w:val="24"/>
        </w:rPr>
        <w:t>ykonawca</w:t>
      </w:r>
      <w:r w:rsidR="009E5CB0" w:rsidRPr="00FF0FB0">
        <w:rPr>
          <w:rFonts w:ascii="Arial" w:hAnsi="Arial" w:cs="Arial"/>
          <w:szCs w:val="24"/>
        </w:rPr>
        <w:br/>
      </w:r>
    </w:p>
    <w:p w14:paraId="5E5BDBAF" w14:textId="77777777" w:rsidR="00FF0FB0" w:rsidRDefault="00FF0FB0" w:rsidP="009E5CB0">
      <w:pPr>
        <w:spacing w:after="18" w:line="360" w:lineRule="auto"/>
        <w:ind w:left="0" w:firstLine="0"/>
        <w:jc w:val="left"/>
        <w:rPr>
          <w:rFonts w:ascii="Arial" w:hAnsi="Arial" w:cs="Arial"/>
          <w:sz w:val="24"/>
          <w:szCs w:val="24"/>
        </w:rPr>
      </w:pPr>
    </w:p>
    <w:p w14:paraId="11618903" w14:textId="77777777" w:rsidR="00FF0FB0" w:rsidRDefault="00FF0FB0" w:rsidP="009E5CB0">
      <w:pPr>
        <w:spacing w:after="18" w:line="360" w:lineRule="auto"/>
        <w:ind w:left="0" w:firstLine="0"/>
        <w:jc w:val="left"/>
        <w:rPr>
          <w:rFonts w:ascii="Arial" w:hAnsi="Arial" w:cs="Arial"/>
          <w:sz w:val="24"/>
          <w:szCs w:val="24"/>
        </w:rPr>
      </w:pPr>
    </w:p>
    <w:p w14:paraId="3F80BFC8" w14:textId="77777777" w:rsidR="00FF0FB0" w:rsidRDefault="00FF0FB0" w:rsidP="009E5CB0">
      <w:pPr>
        <w:spacing w:after="18" w:line="360" w:lineRule="auto"/>
        <w:ind w:left="0" w:firstLine="0"/>
        <w:jc w:val="left"/>
        <w:rPr>
          <w:rFonts w:ascii="Arial" w:hAnsi="Arial" w:cs="Arial"/>
          <w:sz w:val="24"/>
          <w:szCs w:val="24"/>
        </w:rPr>
      </w:pPr>
    </w:p>
    <w:p w14:paraId="3EB99D65" w14:textId="77777777" w:rsidR="00FF0FB0" w:rsidRDefault="00FF0FB0" w:rsidP="009E5CB0">
      <w:pPr>
        <w:spacing w:after="18" w:line="360" w:lineRule="auto"/>
        <w:ind w:left="0" w:firstLine="0"/>
        <w:jc w:val="left"/>
        <w:rPr>
          <w:rFonts w:ascii="Arial" w:hAnsi="Arial" w:cs="Arial"/>
          <w:sz w:val="24"/>
          <w:szCs w:val="24"/>
        </w:rPr>
      </w:pPr>
    </w:p>
    <w:p w14:paraId="08223B07" w14:textId="77777777" w:rsidR="00FF0FB0" w:rsidRDefault="00FF0FB0" w:rsidP="009E5CB0">
      <w:pPr>
        <w:spacing w:after="18" w:line="360" w:lineRule="auto"/>
        <w:ind w:left="0" w:firstLine="0"/>
        <w:jc w:val="left"/>
        <w:rPr>
          <w:rFonts w:ascii="Arial" w:hAnsi="Arial" w:cs="Arial"/>
          <w:sz w:val="24"/>
          <w:szCs w:val="24"/>
        </w:rPr>
      </w:pPr>
    </w:p>
    <w:p w14:paraId="29AD8574" w14:textId="6374E9AE" w:rsidR="00FF0FB0" w:rsidRDefault="00FF0FB0" w:rsidP="009E5CB0">
      <w:pPr>
        <w:spacing w:after="18" w:line="360" w:lineRule="auto"/>
        <w:ind w:left="0" w:firstLine="0"/>
        <w:jc w:val="left"/>
        <w:rPr>
          <w:rFonts w:ascii="Arial" w:hAnsi="Arial" w:cs="Arial"/>
          <w:sz w:val="24"/>
          <w:szCs w:val="24"/>
        </w:rPr>
      </w:pPr>
    </w:p>
    <w:p w14:paraId="17359C9E" w14:textId="7EC61C28" w:rsidR="00B23DC9" w:rsidRDefault="00B23DC9" w:rsidP="009E5CB0">
      <w:pPr>
        <w:spacing w:after="18" w:line="360" w:lineRule="auto"/>
        <w:ind w:left="0" w:firstLine="0"/>
        <w:jc w:val="left"/>
        <w:rPr>
          <w:rFonts w:ascii="Arial" w:hAnsi="Arial" w:cs="Arial"/>
          <w:sz w:val="24"/>
          <w:szCs w:val="24"/>
        </w:rPr>
      </w:pPr>
    </w:p>
    <w:p w14:paraId="113324AB" w14:textId="72126A97" w:rsidR="00B23DC9" w:rsidRDefault="00B23DC9" w:rsidP="009E5CB0">
      <w:pPr>
        <w:spacing w:after="18" w:line="360" w:lineRule="auto"/>
        <w:ind w:left="0" w:firstLine="0"/>
        <w:jc w:val="left"/>
        <w:rPr>
          <w:rFonts w:ascii="Arial" w:hAnsi="Arial" w:cs="Arial"/>
          <w:sz w:val="24"/>
          <w:szCs w:val="24"/>
        </w:rPr>
      </w:pPr>
    </w:p>
    <w:p w14:paraId="47902515" w14:textId="7FEB64C7" w:rsidR="00B23DC9" w:rsidRDefault="00B23DC9" w:rsidP="009E5CB0">
      <w:pPr>
        <w:spacing w:after="18" w:line="360" w:lineRule="auto"/>
        <w:ind w:left="0" w:firstLine="0"/>
        <w:jc w:val="left"/>
        <w:rPr>
          <w:rFonts w:ascii="Arial" w:hAnsi="Arial" w:cs="Arial"/>
          <w:sz w:val="24"/>
          <w:szCs w:val="24"/>
        </w:rPr>
      </w:pPr>
    </w:p>
    <w:p w14:paraId="04861172" w14:textId="2657EC4D" w:rsidR="00B23DC9" w:rsidRDefault="00B23DC9" w:rsidP="009E5CB0">
      <w:pPr>
        <w:spacing w:after="18" w:line="360" w:lineRule="auto"/>
        <w:ind w:left="0" w:firstLine="0"/>
        <w:jc w:val="left"/>
        <w:rPr>
          <w:rFonts w:ascii="Arial" w:hAnsi="Arial" w:cs="Arial"/>
          <w:sz w:val="24"/>
          <w:szCs w:val="24"/>
        </w:rPr>
      </w:pPr>
    </w:p>
    <w:p w14:paraId="16110E0E" w14:textId="2754FEE3" w:rsidR="00B23DC9" w:rsidRDefault="00B23DC9" w:rsidP="009E5CB0">
      <w:pPr>
        <w:spacing w:after="18" w:line="360" w:lineRule="auto"/>
        <w:ind w:left="0" w:firstLine="0"/>
        <w:jc w:val="left"/>
        <w:rPr>
          <w:rFonts w:ascii="Arial" w:hAnsi="Arial" w:cs="Arial"/>
          <w:sz w:val="24"/>
          <w:szCs w:val="24"/>
        </w:rPr>
      </w:pPr>
    </w:p>
    <w:p w14:paraId="02C30F1A" w14:textId="77777777" w:rsidR="00B23DC9" w:rsidRDefault="00B23DC9" w:rsidP="009E5CB0">
      <w:pPr>
        <w:spacing w:after="18" w:line="360" w:lineRule="auto"/>
        <w:ind w:left="0" w:firstLine="0"/>
        <w:jc w:val="left"/>
        <w:rPr>
          <w:rFonts w:ascii="Arial" w:hAnsi="Arial" w:cs="Arial"/>
          <w:sz w:val="24"/>
          <w:szCs w:val="24"/>
        </w:rPr>
      </w:pPr>
    </w:p>
    <w:p w14:paraId="47349510" w14:textId="77777777" w:rsidR="00B23DC9" w:rsidRDefault="00B23DC9" w:rsidP="009E5CB0">
      <w:pPr>
        <w:spacing w:after="18" w:line="360" w:lineRule="auto"/>
        <w:ind w:left="0" w:firstLine="0"/>
        <w:jc w:val="left"/>
        <w:rPr>
          <w:rFonts w:ascii="Arial" w:hAnsi="Arial" w:cs="Arial"/>
          <w:sz w:val="24"/>
          <w:szCs w:val="24"/>
        </w:rPr>
      </w:pPr>
    </w:p>
    <w:p w14:paraId="50B08145" w14:textId="10271A9C" w:rsidR="009E5CB0" w:rsidRPr="00F47A90" w:rsidRDefault="00F62E91" w:rsidP="009E5CB0">
      <w:pPr>
        <w:spacing w:after="18" w:line="360" w:lineRule="auto"/>
        <w:ind w:left="0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lastRenderedPageBreak/>
        <w:br/>
      </w:r>
      <w:r w:rsidR="009E5CB0" w:rsidRPr="00F47A90">
        <w:rPr>
          <w:rFonts w:ascii="Arial" w:hAnsi="Arial" w:cs="Arial"/>
          <w:sz w:val="24"/>
          <w:szCs w:val="24"/>
        </w:rPr>
        <w:t xml:space="preserve">Załączniki do Umowy stanowią: </w:t>
      </w:r>
    </w:p>
    <w:p w14:paraId="1E5C0A16" w14:textId="77777777" w:rsidR="009E5CB0" w:rsidRPr="00F47A90" w:rsidRDefault="009E5CB0" w:rsidP="009E5CB0">
      <w:pPr>
        <w:spacing w:after="9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Załącznik nr 1 do Umowy – Formularz ofertowy, </w:t>
      </w:r>
    </w:p>
    <w:p w14:paraId="4BFBB58C" w14:textId="77777777" w:rsidR="009E5CB0" w:rsidRPr="00F47A90" w:rsidRDefault="009E5CB0" w:rsidP="009E5CB0">
      <w:pPr>
        <w:spacing w:after="10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Załącznik nr 2 do Umowy – Opis przedmiotu zamówienia,</w:t>
      </w:r>
    </w:p>
    <w:p w14:paraId="1270A79C" w14:textId="77777777" w:rsidR="009E5CB0" w:rsidRPr="00F47A90" w:rsidRDefault="009E5CB0" w:rsidP="009E5CB0">
      <w:pPr>
        <w:spacing w:after="9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Załącznik nr 3 do Umowy – Wykaz lokalizacji dostaw,</w:t>
      </w:r>
    </w:p>
    <w:p w14:paraId="06DAC6CB" w14:textId="77777777" w:rsidR="009E5CB0" w:rsidRPr="00F47A90" w:rsidRDefault="009E5CB0" w:rsidP="009E5CB0">
      <w:pPr>
        <w:spacing w:after="9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Załącznik nr 4 do Umowy – Oświadczenie o sposobie wykorzystania nabywanych wyrobów gazowych,</w:t>
      </w:r>
    </w:p>
    <w:p w14:paraId="1209194A" w14:textId="77777777" w:rsidR="009E5CB0" w:rsidRDefault="009E5CB0" w:rsidP="009E5CB0">
      <w:pPr>
        <w:spacing w:after="9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Załącznik nr 5 do Umowy – Pełnomocnictwo do Umowy Sprzedaży Paliwa Gazowego.</w:t>
      </w:r>
    </w:p>
    <w:p w14:paraId="021BE090" w14:textId="77777777" w:rsidR="001B462A" w:rsidRPr="00F47A90" w:rsidRDefault="001B462A" w:rsidP="009E5CB0">
      <w:pPr>
        <w:spacing w:after="9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6 do Umowy – Kalkulacja cen za całość umowy</w:t>
      </w:r>
    </w:p>
    <w:p w14:paraId="67A8765C" w14:textId="77777777" w:rsidR="00A870BC" w:rsidRPr="00F47A90" w:rsidRDefault="007C3B2F" w:rsidP="00661205">
      <w:pPr>
        <w:spacing w:before="120" w:after="120" w:line="360" w:lineRule="auto"/>
        <w:ind w:left="0" w:firstLine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2 do Umowy</w:t>
      </w:r>
      <w:r w:rsidR="00013F3A">
        <w:rPr>
          <w:rFonts w:ascii="Arial" w:hAnsi="Arial" w:cs="Arial"/>
          <w:sz w:val="24"/>
          <w:szCs w:val="24"/>
        </w:rPr>
        <w:t xml:space="preserve"> – </w:t>
      </w:r>
      <w:r w:rsidR="008167C6" w:rsidRPr="00F47A90">
        <w:rPr>
          <w:rFonts w:ascii="Arial" w:hAnsi="Arial" w:cs="Arial"/>
          <w:sz w:val="24"/>
          <w:szCs w:val="24"/>
        </w:rPr>
        <w:t>Opis przedmiotu zamówienia</w:t>
      </w:r>
    </w:p>
    <w:p w14:paraId="36F36D01" w14:textId="217EF87D" w:rsidR="00A870BC" w:rsidRPr="00F47A90" w:rsidRDefault="00A870BC" w:rsidP="003B3F8E">
      <w:pPr>
        <w:shd w:val="clear" w:color="auto" w:fill="FFFFFF"/>
        <w:spacing w:before="120" w:after="120" w:line="360" w:lineRule="auto"/>
        <w:ind w:left="0" w:firstLine="0"/>
        <w:jc w:val="left"/>
        <w:rPr>
          <w:rFonts w:ascii="Arial" w:hAnsi="Arial" w:cs="Arial"/>
          <w:bCs/>
          <w:sz w:val="24"/>
          <w:szCs w:val="24"/>
        </w:rPr>
      </w:pPr>
      <w:r w:rsidRPr="006D62B0">
        <w:rPr>
          <w:rFonts w:ascii="Arial" w:hAnsi="Arial" w:cs="Arial"/>
          <w:b/>
          <w:sz w:val="24"/>
          <w:szCs w:val="24"/>
        </w:rPr>
        <w:t xml:space="preserve">Sąd Rejonowy w </w:t>
      </w:r>
      <w:r w:rsidR="000B2101" w:rsidRPr="006D62B0">
        <w:rPr>
          <w:rFonts w:ascii="Arial" w:hAnsi="Arial" w:cs="Arial"/>
          <w:b/>
          <w:sz w:val="24"/>
          <w:szCs w:val="24"/>
        </w:rPr>
        <w:t>Wieliczce</w:t>
      </w:r>
      <w:r w:rsidR="006D62B0" w:rsidRPr="006D62B0">
        <w:rPr>
          <w:rFonts w:ascii="Arial" w:hAnsi="Arial" w:cs="Arial"/>
          <w:b/>
          <w:sz w:val="24"/>
          <w:szCs w:val="24"/>
        </w:rPr>
        <w:t xml:space="preserve"> –</w:t>
      </w:r>
      <w:r w:rsidR="006D62B0">
        <w:rPr>
          <w:rFonts w:ascii="Arial" w:hAnsi="Arial" w:cs="Arial"/>
          <w:bCs/>
          <w:sz w:val="24"/>
          <w:szCs w:val="24"/>
        </w:rPr>
        <w:t xml:space="preserve"> </w:t>
      </w:r>
      <w:r w:rsidR="006D62B0" w:rsidRPr="006D62B0">
        <w:rPr>
          <w:rFonts w:ascii="Arial" w:hAnsi="Arial" w:cs="Arial"/>
          <w:b/>
          <w:sz w:val="24"/>
          <w:szCs w:val="24"/>
        </w:rPr>
        <w:t>NOWY OBIEKT</w:t>
      </w:r>
    </w:p>
    <w:p w14:paraId="3E790B89" w14:textId="6F3BE3EE" w:rsidR="00076438" w:rsidRPr="00076438" w:rsidRDefault="00A870BC" w:rsidP="00661205">
      <w:pPr>
        <w:pStyle w:val="Akapitzlist"/>
        <w:numPr>
          <w:ilvl w:val="0"/>
          <w:numId w:val="21"/>
        </w:numPr>
        <w:shd w:val="clear" w:color="auto" w:fill="FFFFFF"/>
        <w:suppressAutoHyphens/>
        <w:spacing w:before="120" w:after="120" w:line="360" w:lineRule="auto"/>
        <w:jc w:val="left"/>
        <w:rPr>
          <w:rFonts w:ascii="Arial" w:hAnsi="Arial" w:cs="Arial"/>
          <w:b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Przedmiotem zamówienia jest k</w:t>
      </w:r>
      <w:r w:rsidRPr="00F47A90">
        <w:rPr>
          <w:rFonts w:ascii="Arial" w:hAnsi="Arial" w:cs="Arial"/>
          <w:bCs/>
          <w:sz w:val="24"/>
          <w:szCs w:val="24"/>
        </w:rPr>
        <w:t>ompleksowa dostawa gazu ziemnego wysokometanowego typu E, obejmująca sprze</w:t>
      </w:r>
      <w:r w:rsidR="00D269C3" w:rsidRPr="00F47A90">
        <w:rPr>
          <w:rFonts w:ascii="Arial" w:hAnsi="Arial" w:cs="Arial"/>
          <w:bCs/>
          <w:sz w:val="24"/>
          <w:szCs w:val="24"/>
        </w:rPr>
        <w:t>daż oraz dystrybucję do</w:t>
      </w:r>
      <w:r w:rsidR="00F72B15">
        <w:rPr>
          <w:rFonts w:ascii="Arial" w:hAnsi="Arial" w:cs="Arial"/>
          <w:bCs/>
          <w:sz w:val="24"/>
          <w:szCs w:val="24"/>
        </w:rPr>
        <w:t xml:space="preserve"> nowo wybudowanego </w:t>
      </w:r>
      <w:r w:rsidR="00D269C3" w:rsidRPr="00F47A90">
        <w:rPr>
          <w:rFonts w:ascii="Arial" w:hAnsi="Arial" w:cs="Arial"/>
          <w:bCs/>
          <w:sz w:val="24"/>
          <w:szCs w:val="24"/>
        </w:rPr>
        <w:t>budynku</w:t>
      </w:r>
      <w:r w:rsidRPr="00F47A90">
        <w:rPr>
          <w:rFonts w:ascii="Arial" w:hAnsi="Arial" w:cs="Arial"/>
          <w:bCs/>
          <w:sz w:val="24"/>
          <w:szCs w:val="24"/>
        </w:rPr>
        <w:t xml:space="preserve"> Sądu Rejonowego </w:t>
      </w:r>
      <w:r w:rsidR="00281690">
        <w:rPr>
          <w:rFonts w:ascii="Arial" w:hAnsi="Arial" w:cs="Arial"/>
          <w:bCs/>
          <w:sz w:val="24"/>
          <w:szCs w:val="24"/>
        </w:rPr>
        <w:t>i Prokuratury Rejonowej w Wieliczce</w:t>
      </w:r>
      <w:r w:rsidRPr="00F47A90">
        <w:rPr>
          <w:rFonts w:ascii="Arial" w:hAnsi="Arial" w:cs="Arial"/>
          <w:bCs/>
          <w:sz w:val="24"/>
          <w:szCs w:val="24"/>
        </w:rPr>
        <w:t xml:space="preserve">, przy ul. </w:t>
      </w:r>
      <w:r w:rsidR="00076438" w:rsidRPr="00076438">
        <w:rPr>
          <w:rFonts w:ascii="Arial" w:hAnsi="Arial" w:cs="Arial"/>
          <w:b/>
          <w:sz w:val="24"/>
          <w:szCs w:val="24"/>
        </w:rPr>
        <w:t>Edwarda Dembowskiego 53</w:t>
      </w:r>
      <w:r w:rsidR="00076438" w:rsidRPr="00076438">
        <w:rPr>
          <w:rFonts w:ascii="Arial" w:hAnsi="Arial" w:cs="Arial"/>
          <w:bCs/>
          <w:sz w:val="24"/>
          <w:szCs w:val="24"/>
        </w:rPr>
        <w:t>, 32-020 Wieliczka</w:t>
      </w:r>
      <w:r w:rsidRPr="00F47A90">
        <w:rPr>
          <w:rFonts w:ascii="Arial" w:hAnsi="Arial" w:cs="Arial"/>
          <w:bCs/>
          <w:sz w:val="24"/>
          <w:szCs w:val="24"/>
        </w:rPr>
        <w:t>.</w:t>
      </w:r>
    </w:p>
    <w:p w14:paraId="33A98785" w14:textId="08223615" w:rsidR="00A870BC" w:rsidRPr="00BF0A91" w:rsidRDefault="00A870BC" w:rsidP="00661205">
      <w:pPr>
        <w:pStyle w:val="Akapitzlist"/>
        <w:numPr>
          <w:ilvl w:val="0"/>
          <w:numId w:val="21"/>
        </w:numPr>
        <w:shd w:val="clear" w:color="auto" w:fill="FFFFFF"/>
        <w:suppressAutoHyphens/>
        <w:spacing w:before="120" w:after="120" w:line="360" w:lineRule="auto"/>
        <w:jc w:val="left"/>
        <w:rPr>
          <w:rFonts w:ascii="Arial" w:hAnsi="Arial" w:cs="Arial"/>
          <w:b/>
          <w:sz w:val="24"/>
          <w:szCs w:val="24"/>
        </w:rPr>
      </w:pPr>
      <w:r w:rsidRPr="00BF0A91">
        <w:rPr>
          <w:rFonts w:ascii="Arial" w:hAnsi="Arial" w:cs="Arial"/>
          <w:bCs/>
          <w:sz w:val="24"/>
          <w:szCs w:val="24"/>
        </w:rPr>
        <w:t xml:space="preserve">Przedmiot zamówienia będzie realizowany w okresie </w:t>
      </w:r>
      <w:r w:rsidR="002413E7" w:rsidRPr="00BF0A91">
        <w:rPr>
          <w:rFonts w:ascii="Arial" w:hAnsi="Arial" w:cs="Arial"/>
          <w:b/>
          <w:sz w:val="24"/>
          <w:szCs w:val="24"/>
        </w:rPr>
        <w:t xml:space="preserve">od dnia 1 </w:t>
      </w:r>
      <w:r w:rsidR="00BF0A91" w:rsidRPr="00BF0A91">
        <w:rPr>
          <w:rFonts w:ascii="Arial" w:hAnsi="Arial" w:cs="Arial"/>
          <w:b/>
          <w:sz w:val="24"/>
          <w:szCs w:val="24"/>
        </w:rPr>
        <w:t>marca</w:t>
      </w:r>
      <w:r w:rsidR="002413E7" w:rsidRPr="00BF0A91">
        <w:rPr>
          <w:rFonts w:ascii="Arial" w:hAnsi="Arial" w:cs="Arial"/>
          <w:b/>
          <w:sz w:val="24"/>
          <w:szCs w:val="24"/>
        </w:rPr>
        <w:t xml:space="preserve"> 202</w:t>
      </w:r>
      <w:r w:rsidR="00835DC4" w:rsidRPr="00BF0A91">
        <w:rPr>
          <w:rFonts w:ascii="Arial" w:hAnsi="Arial" w:cs="Arial"/>
          <w:b/>
          <w:sz w:val="24"/>
          <w:szCs w:val="24"/>
        </w:rPr>
        <w:t>6</w:t>
      </w:r>
      <w:r w:rsidR="007B433E" w:rsidRPr="00BF0A91">
        <w:rPr>
          <w:rFonts w:ascii="Arial" w:hAnsi="Arial" w:cs="Arial"/>
          <w:b/>
          <w:sz w:val="24"/>
          <w:szCs w:val="24"/>
        </w:rPr>
        <w:t xml:space="preserve"> roku do dnia</w:t>
      </w:r>
      <w:r w:rsidR="002413E7" w:rsidRPr="00BF0A91">
        <w:rPr>
          <w:rFonts w:ascii="Arial" w:hAnsi="Arial" w:cs="Arial"/>
          <w:b/>
          <w:sz w:val="24"/>
          <w:szCs w:val="24"/>
        </w:rPr>
        <w:t xml:space="preserve"> 31 grudnia 202</w:t>
      </w:r>
      <w:r w:rsidR="00835DC4" w:rsidRPr="00BF0A91">
        <w:rPr>
          <w:rFonts w:ascii="Arial" w:hAnsi="Arial" w:cs="Arial"/>
          <w:b/>
          <w:sz w:val="24"/>
          <w:szCs w:val="24"/>
        </w:rPr>
        <w:t>6</w:t>
      </w:r>
      <w:r w:rsidRPr="00BF0A91">
        <w:rPr>
          <w:rFonts w:ascii="Arial" w:hAnsi="Arial" w:cs="Arial"/>
          <w:b/>
          <w:sz w:val="24"/>
          <w:szCs w:val="24"/>
        </w:rPr>
        <w:t xml:space="preserve"> roku. </w:t>
      </w:r>
    </w:p>
    <w:p w14:paraId="44FB9C81" w14:textId="0E7D46A7" w:rsidR="00A870BC" w:rsidRPr="00F47A90" w:rsidRDefault="00A870BC" w:rsidP="00661205">
      <w:pPr>
        <w:pStyle w:val="Akapitzlist"/>
        <w:numPr>
          <w:ilvl w:val="0"/>
          <w:numId w:val="21"/>
        </w:numPr>
        <w:shd w:val="clear" w:color="auto" w:fill="FFFFFF"/>
        <w:suppressAutoHyphens/>
        <w:spacing w:before="120" w:after="120" w:line="360" w:lineRule="auto"/>
        <w:jc w:val="left"/>
        <w:rPr>
          <w:rFonts w:ascii="Arial" w:hAnsi="Arial" w:cs="Arial"/>
          <w:bCs/>
          <w:sz w:val="24"/>
          <w:szCs w:val="24"/>
        </w:rPr>
      </w:pPr>
      <w:r w:rsidRPr="00F47A90">
        <w:rPr>
          <w:rFonts w:ascii="Arial" w:hAnsi="Arial" w:cs="Arial"/>
          <w:bCs/>
          <w:sz w:val="24"/>
          <w:szCs w:val="24"/>
        </w:rPr>
        <w:t>Zamawiający informuje, iż przewidywany roczny pobór gazu ziemnego przy</w:t>
      </w:r>
      <w:r w:rsidR="00F72B15">
        <w:rPr>
          <w:rFonts w:ascii="Arial" w:hAnsi="Arial" w:cs="Arial"/>
          <w:bCs/>
          <w:sz w:val="24"/>
          <w:szCs w:val="24"/>
        </w:rPr>
        <w:t xml:space="preserve"> szacowanej</w:t>
      </w:r>
      <w:r w:rsidRPr="00F47A90">
        <w:rPr>
          <w:rFonts w:ascii="Arial" w:hAnsi="Arial" w:cs="Arial"/>
          <w:bCs/>
          <w:sz w:val="24"/>
          <w:szCs w:val="24"/>
        </w:rPr>
        <w:t xml:space="preserve"> mocy umownej </w:t>
      </w:r>
      <w:r w:rsidR="00776AA2">
        <w:rPr>
          <w:rFonts w:ascii="Arial" w:hAnsi="Arial" w:cs="Arial"/>
          <w:bCs/>
          <w:sz w:val="24"/>
          <w:szCs w:val="24"/>
        </w:rPr>
        <w:t>340</w:t>
      </w:r>
      <w:r w:rsidRPr="00F47A90">
        <w:rPr>
          <w:rFonts w:ascii="Arial" w:hAnsi="Arial" w:cs="Arial"/>
          <w:bCs/>
          <w:sz w:val="24"/>
          <w:szCs w:val="24"/>
        </w:rPr>
        <w:t xml:space="preserve"> kWh/h szacuje w wysokości </w:t>
      </w:r>
      <w:r w:rsidR="001A4F96">
        <w:rPr>
          <w:rFonts w:ascii="Arial" w:hAnsi="Arial" w:cs="Arial"/>
          <w:bCs/>
          <w:sz w:val="24"/>
          <w:szCs w:val="24"/>
        </w:rPr>
        <w:t>31</w:t>
      </w:r>
      <w:r w:rsidRPr="00F47A90">
        <w:rPr>
          <w:rFonts w:ascii="Arial" w:hAnsi="Arial" w:cs="Arial"/>
          <w:bCs/>
          <w:sz w:val="24"/>
          <w:szCs w:val="24"/>
        </w:rPr>
        <w:t>5 000 kWh (</w:t>
      </w:r>
      <w:r w:rsidR="00B80192" w:rsidRPr="00F47A90">
        <w:rPr>
          <w:rFonts w:ascii="Arial" w:hAnsi="Arial" w:cs="Arial"/>
          <w:bCs/>
          <w:sz w:val="24"/>
          <w:szCs w:val="24"/>
        </w:rPr>
        <w:t xml:space="preserve">w przybliżeniu </w:t>
      </w:r>
      <w:r w:rsidR="00E56A81" w:rsidRPr="00E56A81">
        <w:rPr>
          <w:rFonts w:ascii="Arial" w:hAnsi="Arial" w:cs="Arial"/>
          <w:bCs/>
          <w:sz w:val="24"/>
          <w:szCs w:val="24"/>
        </w:rPr>
        <w:t>29</w:t>
      </w:r>
      <w:r w:rsidR="00E56A81">
        <w:rPr>
          <w:rFonts w:ascii="Arial" w:hAnsi="Arial" w:cs="Arial"/>
          <w:bCs/>
          <w:sz w:val="24"/>
          <w:szCs w:val="24"/>
        </w:rPr>
        <w:t> </w:t>
      </w:r>
      <w:r w:rsidR="00E56A81" w:rsidRPr="00E56A81">
        <w:rPr>
          <w:rFonts w:ascii="Arial" w:hAnsi="Arial" w:cs="Arial"/>
          <w:bCs/>
          <w:sz w:val="24"/>
          <w:szCs w:val="24"/>
        </w:rPr>
        <w:t>413</w:t>
      </w:r>
      <w:r w:rsidR="00E56A81">
        <w:rPr>
          <w:rFonts w:ascii="Arial" w:hAnsi="Arial" w:cs="Arial"/>
          <w:bCs/>
          <w:sz w:val="24"/>
          <w:szCs w:val="24"/>
        </w:rPr>
        <w:t xml:space="preserve"> </w:t>
      </w:r>
      <w:r w:rsidRPr="00F47A90">
        <w:rPr>
          <w:rFonts w:ascii="Arial" w:hAnsi="Arial" w:cs="Arial"/>
          <w:bCs/>
          <w:sz w:val="24"/>
          <w:szCs w:val="24"/>
        </w:rPr>
        <w:t>m</w:t>
      </w:r>
      <w:r w:rsidRPr="00F47A90">
        <w:rPr>
          <w:rFonts w:ascii="Arial" w:hAnsi="Arial" w:cs="Arial"/>
          <w:bCs/>
          <w:sz w:val="24"/>
          <w:szCs w:val="24"/>
          <w:vertAlign w:val="superscript"/>
        </w:rPr>
        <w:t>3</w:t>
      </w:r>
      <w:r w:rsidRPr="00F47A90">
        <w:rPr>
          <w:rFonts w:ascii="Arial" w:hAnsi="Arial" w:cs="Arial"/>
          <w:bCs/>
          <w:sz w:val="24"/>
          <w:szCs w:val="24"/>
        </w:rPr>
        <w:t xml:space="preserve">). </w:t>
      </w:r>
    </w:p>
    <w:p w14:paraId="03AFE9C4" w14:textId="77777777" w:rsidR="00A870BC" w:rsidRPr="00F47A90" w:rsidRDefault="00A870BC" w:rsidP="00661205">
      <w:pPr>
        <w:pStyle w:val="Akapitzlist"/>
        <w:numPr>
          <w:ilvl w:val="0"/>
          <w:numId w:val="21"/>
        </w:numPr>
        <w:shd w:val="clear" w:color="auto" w:fill="FFFFFF"/>
        <w:suppressAutoHyphens/>
        <w:spacing w:before="120" w:after="120" w:line="360" w:lineRule="auto"/>
        <w:jc w:val="left"/>
        <w:rPr>
          <w:rFonts w:ascii="Arial" w:hAnsi="Arial" w:cs="Arial"/>
          <w:bCs/>
          <w:sz w:val="24"/>
          <w:szCs w:val="24"/>
        </w:rPr>
      </w:pPr>
      <w:r w:rsidRPr="00F47A90">
        <w:rPr>
          <w:rFonts w:ascii="Arial" w:hAnsi="Arial" w:cs="Arial"/>
          <w:bCs/>
          <w:sz w:val="24"/>
          <w:szCs w:val="24"/>
        </w:rPr>
        <w:t xml:space="preserve">Przewidywany roczny pobór gazu ziemnego ma charakter jedynie orientacyjny </w:t>
      </w:r>
      <w:r w:rsidR="00502A66">
        <w:rPr>
          <w:rFonts w:ascii="Arial" w:hAnsi="Arial" w:cs="Arial"/>
          <w:bCs/>
          <w:sz w:val="24"/>
          <w:szCs w:val="24"/>
        </w:rPr>
        <w:br/>
      </w:r>
      <w:r w:rsidRPr="00F47A90">
        <w:rPr>
          <w:rFonts w:ascii="Arial" w:hAnsi="Arial" w:cs="Arial"/>
          <w:bCs/>
          <w:sz w:val="24"/>
          <w:szCs w:val="24"/>
        </w:rPr>
        <w:t>i w żadnym wypadku nie stanowi ze strony Zamawiającego zobowiązania do zakupu gazu ziemnego</w:t>
      </w:r>
      <w:r w:rsidR="00295987" w:rsidRPr="00F47A90">
        <w:rPr>
          <w:rFonts w:ascii="Arial" w:hAnsi="Arial" w:cs="Arial"/>
          <w:bCs/>
          <w:sz w:val="24"/>
          <w:szCs w:val="24"/>
        </w:rPr>
        <w:t xml:space="preserve"> </w:t>
      </w:r>
      <w:r w:rsidRPr="00F47A90">
        <w:rPr>
          <w:rFonts w:ascii="Arial" w:hAnsi="Arial" w:cs="Arial"/>
          <w:bCs/>
          <w:sz w:val="24"/>
          <w:szCs w:val="24"/>
        </w:rPr>
        <w:t xml:space="preserve">w podanej ilości. Dostawcy nie będzie przysługiwało jakiekolwiek roszczenie z tytułu nie pobrania przez Zamawiającego przewidywanej ilości gazu. </w:t>
      </w:r>
    </w:p>
    <w:p w14:paraId="0EA7C312" w14:textId="12E16157" w:rsidR="00A870BC" w:rsidRPr="00F47A90" w:rsidRDefault="00A870BC" w:rsidP="00661205">
      <w:pPr>
        <w:pStyle w:val="Akapitzlist"/>
        <w:numPr>
          <w:ilvl w:val="0"/>
          <w:numId w:val="21"/>
        </w:numPr>
        <w:shd w:val="clear" w:color="auto" w:fill="FFFFFF"/>
        <w:suppressAutoHyphens/>
        <w:spacing w:before="120" w:after="120" w:line="360" w:lineRule="auto"/>
        <w:jc w:val="left"/>
        <w:rPr>
          <w:rFonts w:ascii="Arial" w:hAnsi="Arial" w:cs="Arial"/>
          <w:bCs/>
          <w:sz w:val="24"/>
          <w:szCs w:val="24"/>
        </w:rPr>
      </w:pPr>
      <w:r w:rsidRPr="00F47A90">
        <w:rPr>
          <w:rFonts w:ascii="Arial" w:hAnsi="Arial" w:cs="Arial"/>
          <w:bCs/>
          <w:sz w:val="24"/>
          <w:szCs w:val="24"/>
        </w:rPr>
        <w:t>Zamawi</w:t>
      </w:r>
      <w:r w:rsidR="00D21B9F">
        <w:rPr>
          <w:rFonts w:ascii="Arial" w:hAnsi="Arial" w:cs="Arial"/>
          <w:bCs/>
          <w:sz w:val="24"/>
          <w:szCs w:val="24"/>
        </w:rPr>
        <w:t>a</w:t>
      </w:r>
      <w:r w:rsidRPr="00F47A90">
        <w:rPr>
          <w:rFonts w:ascii="Arial" w:hAnsi="Arial" w:cs="Arial"/>
          <w:bCs/>
          <w:sz w:val="24"/>
          <w:szCs w:val="24"/>
        </w:rPr>
        <w:t>jący wymaga, aby rozliczanie ilości dostarczanego gazu odbywało się co miesiąc, na podstawie odczytu rzeczywistego wskazań układu pomiarowego, wg cen określony</w:t>
      </w:r>
      <w:r w:rsidR="008800BF" w:rsidRPr="00F47A90">
        <w:rPr>
          <w:rFonts w:ascii="Arial" w:hAnsi="Arial" w:cs="Arial"/>
          <w:bCs/>
          <w:sz w:val="24"/>
          <w:szCs w:val="24"/>
        </w:rPr>
        <w:t xml:space="preserve">ch </w:t>
      </w:r>
      <w:r w:rsidRPr="00F47A90">
        <w:rPr>
          <w:rFonts w:ascii="Arial" w:hAnsi="Arial" w:cs="Arial"/>
          <w:bCs/>
          <w:sz w:val="24"/>
          <w:szCs w:val="24"/>
        </w:rPr>
        <w:t xml:space="preserve">w ofercie Dostawcy. </w:t>
      </w:r>
    </w:p>
    <w:p w14:paraId="54F34C39" w14:textId="77777777" w:rsidR="00A870BC" w:rsidRPr="00F47A90" w:rsidRDefault="00A870BC" w:rsidP="00661205">
      <w:pPr>
        <w:pStyle w:val="Akapitzlist"/>
        <w:numPr>
          <w:ilvl w:val="0"/>
          <w:numId w:val="21"/>
        </w:numPr>
        <w:shd w:val="clear" w:color="auto" w:fill="FFFFFF"/>
        <w:suppressAutoHyphens/>
        <w:spacing w:before="120" w:after="120" w:line="360" w:lineRule="auto"/>
        <w:jc w:val="left"/>
        <w:rPr>
          <w:rFonts w:ascii="Arial" w:hAnsi="Arial" w:cs="Arial"/>
          <w:bCs/>
          <w:sz w:val="24"/>
          <w:szCs w:val="24"/>
        </w:rPr>
      </w:pPr>
      <w:r w:rsidRPr="00F47A90">
        <w:rPr>
          <w:rFonts w:ascii="Arial" w:hAnsi="Arial" w:cs="Arial"/>
          <w:bCs/>
          <w:sz w:val="24"/>
          <w:szCs w:val="24"/>
        </w:rPr>
        <w:t>Zamawiający informuje, iż:</w:t>
      </w:r>
    </w:p>
    <w:p w14:paraId="0DC6DEF0" w14:textId="77777777" w:rsidR="00C948C8" w:rsidRDefault="00A870BC" w:rsidP="00661205">
      <w:pPr>
        <w:pStyle w:val="Akapitzlist"/>
        <w:numPr>
          <w:ilvl w:val="1"/>
          <w:numId w:val="21"/>
        </w:numPr>
        <w:shd w:val="clear" w:color="auto" w:fill="FFFFFF"/>
        <w:suppressAutoHyphens/>
        <w:spacing w:before="120" w:after="120" w:line="360" w:lineRule="auto"/>
        <w:ind w:left="709" w:hanging="283"/>
        <w:jc w:val="left"/>
        <w:rPr>
          <w:rFonts w:ascii="Arial" w:hAnsi="Arial" w:cs="Arial"/>
          <w:bCs/>
          <w:sz w:val="24"/>
          <w:szCs w:val="24"/>
        </w:rPr>
      </w:pPr>
      <w:r w:rsidRPr="00F47A90">
        <w:rPr>
          <w:rFonts w:ascii="Arial" w:hAnsi="Arial" w:cs="Arial"/>
          <w:bCs/>
          <w:sz w:val="24"/>
          <w:szCs w:val="24"/>
        </w:rPr>
        <w:t xml:space="preserve">posiada urządzenie gazowe: </w:t>
      </w:r>
    </w:p>
    <w:p w14:paraId="7D47768A" w14:textId="6F024B61" w:rsidR="008767D0" w:rsidRDefault="00A870BC" w:rsidP="00C948C8">
      <w:pPr>
        <w:pStyle w:val="Akapitzlist"/>
        <w:numPr>
          <w:ilvl w:val="0"/>
          <w:numId w:val="35"/>
        </w:numPr>
        <w:shd w:val="clear" w:color="auto" w:fill="FFFFFF"/>
        <w:suppressAutoHyphens/>
        <w:spacing w:before="120" w:after="120" w:line="360" w:lineRule="auto"/>
        <w:jc w:val="left"/>
        <w:rPr>
          <w:rFonts w:ascii="Arial" w:hAnsi="Arial" w:cs="Arial"/>
          <w:bCs/>
          <w:sz w:val="24"/>
          <w:szCs w:val="24"/>
        </w:rPr>
      </w:pPr>
      <w:r w:rsidRPr="00F47A90">
        <w:rPr>
          <w:rFonts w:ascii="Arial" w:hAnsi="Arial" w:cs="Arial"/>
          <w:bCs/>
          <w:sz w:val="24"/>
          <w:szCs w:val="24"/>
        </w:rPr>
        <w:t>kocioł gazowy</w:t>
      </w:r>
      <w:r w:rsidR="008767D0" w:rsidRPr="008767D0">
        <w:rPr>
          <w:rFonts w:ascii="Arial" w:hAnsi="Arial" w:cs="Arial"/>
          <w:bCs/>
          <w:sz w:val="24"/>
          <w:szCs w:val="24"/>
        </w:rPr>
        <w:t xml:space="preserve"> Kocioł Nesta Chrome N150 WH</w:t>
      </w:r>
      <w:r w:rsidR="008767D0">
        <w:rPr>
          <w:rFonts w:ascii="Arial" w:hAnsi="Arial" w:cs="Arial"/>
          <w:bCs/>
          <w:sz w:val="24"/>
          <w:szCs w:val="24"/>
        </w:rPr>
        <w:t xml:space="preserve"> – o mocy 150 kW (</w:t>
      </w:r>
      <w:r w:rsidR="008767D0" w:rsidRPr="008767D0">
        <w:rPr>
          <w:rFonts w:ascii="Arial" w:hAnsi="Arial" w:cs="Arial"/>
          <w:bCs/>
          <w:sz w:val="24"/>
          <w:szCs w:val="24"/>
        </w:rPr>
        <w:t>serial no: 2451NCHC150E-E05</w:t>
      </w:r>
      <w:r w:rsidR="008767D0">
        <w:rPr>
          <w:rFonts w:ascii="Arial" w:hAnsi="Arial" w:cs="Arial"/>
          <w:bCs/>
          <w:sz w:val="24"/>
          <w:szCs w:val="24"/>
        </w:rPr>
        <w:t>)</w:t>
      </w:r>
    </w:p>
    <w:p w14:paraId="59F6A4EB" w14:textId="5D0E2C6C" w:rsidR="008767D0" w:rsidRDefault="008767D0" w:rsidP="008767D0">
      <w:pPr>
        <w:pStyle w:val="Akapitzlist"/>
        <w:numPr>
          <w:ilvl w:val="0"/>
          <w:numId w:val="35"/>
        </w:numPr>
        <w:shd w:val="clear" w:color="auto" w:fill="FFFFFF"/>
        <w:suppressAutoHyphens/>
        <w:spacing w:before="120" w:after="120" w:line="360" w:lineRule="auto"/>
        <w:jc w:val="left"/>
        <w:rPr>
          <w:rFonts w:ascii="Arial" w:hAnsi="Arial" w:cs="Arial"/>
          <w:bCs/>
          <w:sz w:val="24"/>
          <w:szCs w:val="24"/>
        </w:rPr>
      </w:pPr>
      <w:r w:rsidRPr="00F47A90">
        <w:rPr>
          <w:rFonts w:ascii="Arial" w:hAnsi="Arial" w:cs="Arial"/>
          <w:bCs/>
          <w:sz w:val="24"/>
          <w:szCs w:val="24"/>
        </w:rPr>
        <w:lastRenderedPageBreak/>
        <w:t>kocioł gazowy</w:t>
      </w:r>
      <w:r w:rsidRPr="008767D0">
        <w:rPr>
          <w:rFonts w:ascii="Arial" w:hAnsi="Arial" w:cs="Arial"/>
          <w:bCs/>
          <w:sz w:val="24"/>
          <w:szCs w:val="24"/>
        </w:rPr>
        <w:t xml:space="preserve"> Kocioł Nesta Chrome N1</w:t>
      </w:r>
      <w:r w:rsidR="00246956">
        <w:rPr>
          <w:rFonts w:ascii="Arial" w:hAnsi="Arial" w:cs="Arial"/>
          <w:bCs/>
          <w:sz w:val="24"/>
          <w:szCs w:val="24"/>
        </w:rPr>
        <w:t>0</w:t>
      </w:r>
      <w:r w:rsidRPr="008767D0">
        <w:rPr>
          <w:rFonts w:ascii="Arial" w:hAnsi="Arial" w:cs="Arial"/>
          <w:bCs/>
          <w:sz w:val="24"/>
          <w:szCs w:val="24"/>
        </w:rPr>
        <w:t>0 WH</w:t>
      </w:r>
      <w:r>
        <w:rPr>
          <w:rFonts w:ascii="Arial" w:hAnsi="Arial" w:cs="Arial"/>
          <w:bCs/>
          <w:sz w:val="24"/>
          <w:szCs w:val="24"/>
        </w:rPr>
        <w:t xml:space="preserve"> – o mocy 1</w:t>
      </w:r>
      <w:r w:rsidR="00246956">
        <w:rPr>
          <w:rFonts w:ascii="Arial" w:hAnsi="Arial" w:cs="Arial"/>
          <w:bCs/>
          <w:sz w:val="24"/>
          <w:szCs w:val="24"/>
        </w:rPr>
        <w:t>0</w:t>
      </w:r>
      <w:r>
        <w:rPr>
          <w:rFonts w:ascii="Arial" w:hAnsi="Arial" w:cs="Arial"/>
          <w:bCs/>
          <w:sz w:val="24"/>
          <w:szCs w:val="24"/>
        </w:rPr>
        <w:t>0 kW (</w:t>
      </w:r>
      <w:r w:rsidRPr="008767D0">
        <w:rPr>
          <w:rFonts w:ascii="Arial" w:hAnsi="Arial" w:cs="Arial"/>
          <w:bCs/>
          <w:sz w:val="24"/>
          <w:szCs w:val="24"/>
        </w:rPr>
        <w:t xml:space="preserve">serial no: </w:t>
      </w:r>
      <w:r w:rsidR="00246956" w:rsidRPr="00246956">
        <w:rPr>
          <w:rFonts w:ascii="Arial" w:hAnsi="Arial" w:cs="Arial"/>
          <w:bCs/>
          <w:sz w:val="24"/>
          <w:szCs w:val="24"/>
        </w:rPr>
        <w:t>2520NCHC100E-F02</w:t>
      </w:r>
      <w:r>
        <w:rPr>
          <w:rFonts w:ascii="Arial" w:hAnsi="Arial" w:cs="Arial"/>
          <w:bCs/>
          <w:sz w:val="24"/>
          <w:szCs w:val="24"/>
        </w:rPr>
        <w:t>)</w:t>
      </w:r>
    </w:p>
    <w:p w14:paraId="1DBA2422" w14:textId="72B2CED6" w:rsidR="008767D0" w:rsidRPr="00246956" w:rsidRDefault="00246956" w:rsidP="00246956">
      <w:pPr>
        <w:pStyle w:val="Akapitzlist"/>
        <w:numPr>
          <w:ilvl w:val="0"/>
          <w:numId w:val="35"/>
        </w:numPr>
        <w:shd w:val="clear" w:color="auto" w:fill="FFFFFF"/>
        <w:suppressAutoHyphens/>
        <w:spacing w:before="120" w:after="120" w:line="360" w:lineRule="auto"/>
        <w:jc w:val="left"/>
        <w:rPr>
          <w:rFonts w:ascii="Arial" w:hAnsi="Arial" w:cs="Arial"/>
          <w:bCs/>
          <w:sz w:val="24"/>
          <w:szCs w:val="24"/>
        </w:rPr>
      </w:pPr>
      <w:r w:rsidRPr="00F47A90">
        <w:rPr>
          <w:rFonts w:ascii="Arial" w:hAnsi="Arial" w:cs="Arial"/>
          <w:bCs/>
          <w:sz w:val="24"/>
          <w:szCs w:val="24"/>
        </w:rPr>
        <w:t>kocioł gazowy</w:t>
      </w:r>
      <w:r w:rsidRPr="008767D0">
        <w:rPr>
          <w:rFonts w:ascii="Arial" w:hAnsi="Arial" w:cs="Arial"/>
          <w:bCs/>
          <w:sz w:val="24"/>
          <w:szCs w:val="24"/>
        </w:rPr>
        <w:t xml:space="preserve"> Kocioł Nesta Chrome N1</w:t>
      </w:r>
      <w:r>
        <w:rPr>
          <w:rFonts w:ascii="Arial" w:hAnsi="Arial" w:cs="Arial"/>
          <w:bCs/>
          <w:sz w:val="24"/>
          <w:szCs w:val="24"/>
        </w:rPr>
        <w:t>0</w:t>
      </w:r>
      <w:r w:rsidRPr="008767D0">
        <w:rPr>
          <w:rFonts w:ascii="Arial" w:hAnsi="Arial" w:cs="Arial"/>
          <w:bCs/>
          <w:sz w:val="24"/>
          <w:szCs w:val="24"/>
        </w:rPr>
        <w:t>0 WH</w:t>
      </w:r>
      <w:r>
        <w:rPr>
          <w:rFonts w:ascii="Arial" w:hAnsi="Arial" w:cs="Arial"/>
          <w:bCs/>
          <w:sz w:val="24"/>
          <w:szCs w:val="24"/>
        </w:rPr>
        <w:t xml:space="preserve"> – o mocy 100 kW (</w:t>
      </w:r>
      <w:r w:rsidRPr="008767D0">
        <w:rPr>
          <w:rFonts w:ascii="Arial" w:hAnsi="Arial" w:cs="Arial"/>
          <w:bCs/>
          <w:sz w:val="24"/>
          <w:szCs w:val="24"/>
        </w:rPr>
        <w:t xml:space="preserve">serial no: </w:t>
      </w:r>
      <w:r w:rsidRPr="00246956">
        <w:rPr>
          <w:rFonts w:ascii="Arial" w:hAnsi="Arial" w:cs="Arial"/>
          <w:bCs/>
          <w:sz w:val="24"/>
          <w:szCs w:val="24"/>
        </w:rPr>
        <w:t>2520NCHC100E-F01</w:t>
      </w:r>
      <w:r>
        <w:rPr>
          <w:rFonts w:ascii="Arial" w:hAnsi="Arial" w:cs="Arial"/>
          <w:bCs/>
          <w:sz w:val="24"/>
          <w:szCs w:val="24"/>
        </w:rPr>
        <w:t>)</w:t>
      </w:r>
    </w:p>
    <w:p w14:paraId="28AD60D2" w14:textId="7FC5A6AE" w:rsidR="00A870BC" w:rsidRPr="00F47A90" w:rsidRDefault="00246956" w:rsidP="00661205">
      <w:pPr>
        <w:pStyle w:val="Akapitzlist"/>
        <w:numPr>
          <w:ilvl w:val="1"/>
          <w:numId w:val="21"/>
        </w:numPr>
        <w:shd w:val="clear" w:color="auto" w:fill="FFFFFF"/>
        <w:suppressAutoHyphens/>
        <w:spacing w:before="120" w:after="120" w:line="360" w:lineRule="auto"/>
        <w:ind w:left="709" w:hanging="283"/>
        <w:jc w:val="left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szacowana grupa taryfowa</w:t>
      </w:r>
      <w:r w:rsidR="00A870BC" w:rsidRPr="00F47A90">
        <w:rPr>
          <w:rFonts w:ascii="Arial" w:hAnsi="Arial" w:cs="Arial"/>
          <w:bCs/>
          <w:sz w:val="24"/>
          <w:szCs w:val="24"/>
        </w:rPr>
        <w:t xml:space="preserve"> W-</w:t>
      </w:r>
      <w:r>
        <w:rPr>
          <w:rFonts w:ascii="Arial" w:hAnsi="Arial" w:cs="Arial"/>
          <w:bCs/>
          <w:sz w:val="24"/>
          <w:szCs w:val="24"/>
        </w:rPr>
        <w:t>4</w:t>
      </w:r>
      <w:r w:rsidR="00A51CE7">
        <w:rPr>
          <w:rFonts w:ascii="Arial" w:hAnsi="Arial" w:cs="Arial"/>
          <w:bCs/>
          <w:sz w:val="24"/>
          <w:szCs w:val="24"/>
        </w:rPr>
        <w:t>, W-5</w:t>
      </w:r>
      <w:r w:rsidR="00A870BC" w:rsidRPr="00F47A90">
        <w:rPr>
          <w:rFonts w:ascii="Arial" w:hAnsi="Arial" w:cs="Arial"/>
          <w:bCs/>
          <w:sz w:val="24"/>
          <w:szCs w:val="24"/>
        </w:rPr>
        <w:t xml:space="preserve">, </w:t>
      </w:r>
    </w:p>
    <w:p w14:paraId="1E6825D8" w14:textId="0F3B1F07" w:rsidR="00A870BC" w:rsidRPr="00F47A90" w:rsidRDefault="00A870BC" w:rsidP="0029630E">
      <w:pPr>
        <w:pStyle w:val="Akapitzlist"/>
        <w:numPr>
          <w:ilvl w:val="1"/>
          <w:numId w:val="21"/>
        </w:numPr>
        <w:shd w:val="clear" w:color="auto" w:fill="FFFFFF"/>
        <w:suppressAutoHyphens/>
        <w:spacing w:before="120" w:after="120" w:line="360" w:lineRule="auto"/>
        <w:ind w:left="709" w:hanging="283"/>
        <w:jc w:val="left"/>
        <w:rPr>
          <w:rFonts w:ascii="Arial" w:hAnsi="Arial" w:cs="Arial"/>
          <w:bCs/>
          <w:sz w:val="24"/>
          <w:szCs w:val="24"/>
        </w:rPr>
      </w:pPr>
      <w:r w:rsidRPr="00F47A90">
        <w:rPr>
          <w:rFonts w:ascii="Arial" w:hAnsi="Arial" w:cs="Arial"/>
          <w:bCs/>
          <w:sz w:val="24"/>
          <w:szCs w:val="24"/>
        </w:rPr>
        <w:t>w chwili obecnej</w:t>
      </w:r>
      <w:r w:rsidR="00A51CE7">
        <w:rPr>
          <w:rFonts w:ascii="Arial" w:hAnsi="Arial" w:cs="Arial"/>
          <w:bCs/>
          <w:sz w:val="24"/>
          <w:szCs w:val="24"/>
        </w:rPr>
        <w:t xml:space="preserve"> nie</w:t>
      </w:r>
      <w:r w:rsidRPr="00F47A90">
        <w:rPr>
          <w:rFonts w:ascii="Arial" w:hAnsi="Arial" w:cs="Arial"/>
          <w:bCs/>
          <w:sz w:val="24"/>
          <w:szCs w:val="24"/>
        </w:rPr>
        <w:t xml:space="preserve"> posiada zawart</w:t>
      </w:r>
      <w:r w:rsidR="00A51CE7">
        <w:rPr>
          <w:rFonts w:ascii="Arial" w:hAnsi="Arial" w:cs="Arial"/>
          <w:bCs/>
          <w:sz w:val="24"/>
          <w:szCs w:val="24"/>
        </w:rPr>
        <w:t>ej</w:t>
      </w:r>
      <w:r w:rsidRPr="00F47A90">
        <w:rPr>
          <w:rFonts w:ascii="Arial" w:hAnsi="Arial" w:cs="Arial"/>
          <w:bCs/>
          <w:sz w:val="24"/>
          <w:szCs w:val="24"/>
        </w:rPr>
        <w:t xml:space="preserve"> umow</w:t>
      </w:r>
      <w:r w:rsidR="00A51CE7">
        <w:rPr>
          <w:rFonts w:ascii="Arial" w:hAnsi="Arial" w:cs="Arial"/>
          <w:bCs/>
          <w:sz w:val="24"/>
          <w:szCs w:val="24"/>
        </w:rPr>
        <w:t>y</w:t>
      </w:r>
      <w:r w:rsidRPr="00F47A90">
        <w:rPr>
          <w:rFonts w:ascii="Arial" w:hAnsi="Arial" w:cs="Arial"/>
          <w:bCs/>
          <w:sz w:val="24"/>
          <w:szCs w:val="24"/>
        </w:rPr>
        <w:t xml:space="preserve"> kompleksow</w:t>
      </w:r>
      <w:r w:rsidR="00A51CE7">
        <w:rPr>
          <w:rFonts w:ascii="Arial" w:hAnsi="Arial" w:cs="Arial"/>
          <w:bCs/>
          <w:sz w:val="24"/>
          <w:szCs w:val="24"/>
        </w:rPr>
        <w:t>ej</w:t>
      </w:r>
      <w:r w:rsidRPr="00F47A90">
        <w:rPr>
          <w:rFonts w:ascii="Arial" w:hAnsi="Arial" w:cs="Arial"/>
          <w:bCs/>
          <w:sz w:val="24"/>
          <w:szCs w:val="24"/>
        </w:rPr>
        <w:t xml:space="preserve"> dostarczania paliwa gazowego </w:t>
      </w:r>
      <w:r w:rsidR="00A51CE7" w:rsidRPr="006D62B0">
        <w:rPr>
          <w:rFonts w:ascii="Arial" w:hAnsi="Arial" w:cs="Arial"/>
          <w:b/>
          <w:sz w:val="24"/>
          <w:szCs w:val="24"/>
        </w:rPr>
        <w:t>– nowy obiekt</w:t>
      </w:r>
      <w:r w:rsidR="00A51CE7">
        <w:rPr>
          <w:rFonts w:ascii="Arial" w:hAnsi="Arial" w:cs="Arial"/>
          <w:bCs/>
          <w:sz w:val="24"/>
          <w:szCs w:val="24"/>
        </w:rPr>
        <w:t xml:space="preserve"> </w:t>
      </w:r>
      <w:r w:rsidR="00B70E1E">
        <w:rPr>
          <w:rFonts w:ascii="Arial" w:hAnsi="Arial" w:cs="Arial"/>
          <w:bCs/>
          <w:sz w:val="24"/>
          <w:szCs w:val="24"/>
        </w:rPr>
        <w:t>(</w:t>
      </w:r>
      <w:r w:rsidR="00B70E1E" w:rsidRPr="00B70E1E">
        <w:rPr>
          <w:rFonts w:ascii="Arial" w:hAnsi="Arial" w:cs="Arial"/>
          <w:bCs/>
          <w:sz w:val="24"/>
          <w:szCs w:val="24"/>
        </w:rPr>
        <w:t>budyn</w:t>
      </w:r>
      <w:r w:rsidR="00B70E1E">
        <w:rPr>
          <w:rFonts w:ascii="Arial" w:hAnsi="Arial" w:cs="Arial"/>
          <w:bCs/>
          <w:sz w:val="24"/>
          <w:szCs w:val="24"/>
        </w:rPr>
        <w:t>ek</w:t>
      </w:r>
      <w:r w:rsidR="00B70E1E" w:rsidRPr="00B70E1E">
        <w:rPr>
          <w:rFonts w:ascii="Arial" w:hAnsi="Arial" w:cs="Arial"/>
          <w:bCs/>
          <w:sz w:val="24"/>
          <w:szCs w:val="24"/>
        </w:rPr>
        <w:t xml:space="preserve"> Sądu Rejonowego i Prokuratury Rejonowej w Wieliczce, przy ul. Edwarda Dembowskiego 53, 32-020 Wieliczka</w:t>
      </w:r>
      <w:r w:rsidR="00B70E1E">
        <w:rPr>
          <w:rFonts w:ascii="Arial" w:hAnsi="Arial" w:cs="Arial"/>
          <w:bCs/>
          <w:sz w:val="24"/>
          <w:szCs w:val="24"/>
        </w:rPr>
        <w:t>)</w:t>
      </w:r>
    </w:p>
    <w:p w14:paraId="09296FB8" w14:textId="2A629B48" w:rsidR="00A870BC" w:rsidRDefault="00850E46" w:rsidP="00661205">
      <w:pPr>
        <w:pStyle w:val="Akapitzlist"/>
        <w:numPr>
          <w:ilvl w:val="1"/>
          <w:numId w:val="21"/>
        </w:numPr>
        <w:shd w:val="clear" w:color="auto" w:fill="FFFFFF"/>
        <w:suppressAutoHyphens/>
        <w:spacing w:before="120" w:after="120" w:line="360" w:lineRule="auto"/>
        <w:ind w:left="709" w:hanging="283"/>
        <w:jc w:val="left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przyłącze o parametrach: ciśnienie – średnie, materiał: PE100RC/11, średnica</w:t>
      </w:r>
      <w:r w:rsidR="003560F2">
        <w:rPr>
          <w:rFonts w:ascii="Arial" w:hAnsi="Arial" w:cs="Arial"/>
          <w:bCs/>
          <w:sz w:val="24"/>
          <w:szCs w:val="24"/>
        </w:rPr>
        <w:t>: 32mm, długość 15 m, moc przyłączeniowa 32 m</w:t>
      </w:r>
      <w:r w:rsidR="003560F2" w:rsidRPr="003560F2">
        <w:rPr>
          <w:rFonts w:ascii="Arial" w:hAnsi="Arial" w:cs="Arial"/>
          <w:bCs/>
          <w:sz w:val="24"/>
          <w:szCs w:val="24"/>
          <w:vertAlign w:val="superscript"/>
        </w:rPr>
        <w:t>3</w:t>
      </w:r>
      <w:r w:rsidR="003560F2">
        <w:rPr>
          <w:rFonts w:ascii="Arial" w:hAnsi="Arial" w:cs="Arial"/>
          <w:bCs/>
          <w:sz w:val="24"/>
          <w:szCs w:val="24"/>
        </w:rPr>
        <w:t>/h, granica własności: kurek główny w punkcie gazowym na zewnętrznej ścianie budynku.</w:t>
      </w:r>
    </w:p>
    <w:p w14:paraId="0D268A21" w14:textId="6657A892" w:rsidR="00A870BC" w:rsidRPr="00CC2C20" w:rsidRDefault="00CC2C20" w:rsidP="00CC2C20">
      <w:pPr>
        <w:pStyle w:val="Akapitzlist"/>
        <w:numPr>
          <w:ilvl w:val="1"/>
          <w:numId w:val="21"/>
        </w:numPr>
        <w:shd w:val="clear" w:color="auto" w:fill="FFFFFF"/>
        <w:suppressAutoHyphens/>
        <w:spacing w:before="120" w:after="120" w:line="360" w:lineRule="auto"/>
        <w:ind w:left="709" w:hanging="283"/>
        <w:jc w:val="left"/>
        <w:rPr>
          <w:rFonts w:ascii="Arial" w:hAnsi="Arial" w:cs="Arial"/>
          <w:bCs/>
          <w:sz w:val="24"/>
          <w:szCs w:val="24"/>
        </w:rPr>
      </w:pPr>
      <w:r w:rsidRPr="00CC2C20">
        <w:rPr>
          <w:rFonts w:ascii="Arial" w:hAnsi="Arial" w:cs="Arial"/>
          <w:bCs/>
          <w:sz w:val="24"/>
          <w:szCs w:val="24"/>
        </w:rPr>
        <w:t xml:space="preserve">operatorem </w:t>
      </w:r>
      <w:r w:rsidR="00A870BC" w:rsidRPr="00CC2C20">
        <w:rPr>
          <w:rFonts w:ascii="Arial" w:hAnsi="Arial" w:cs="Arial"/>
          <w:bCs/>
          <w:sz w:val="24"/>
          <w:szCs w:val="24"/>
        </w:rPr>
        <w:t>systemu dystrybucyjnego</w:t>
      </w:r>
      <w:r>
        <w:rPr>
          <w:rFonts w:ascii="Arial" w:hAnsi="Arial" w:cs="Arial"/>
          <w:bCs/>
          <w:sz w:val="24"/>
          <w:szCs w:val="24"/>
        </w:rPr>
        <w:t xml:space="preserve"> jest</w:t>
      </w:r>
      <w:r w:rsidR="00A870BC" w:rsidRPr="00CC2C20">
        <w:rPr>
          <w:rFonts w:ascii="Arial" w:hAnsi="Arial" w:cs="Arial"/>
          <w:bCs/>
          <w:sz w:val="24"/>
          <w:szCs w:val="24"/>
        </w:rPr>
        <w:t xml:space="preserve"> Polsk</w:t>
      </w:r>
      <w:r>
        <w:rPr>
          <w:rFonts w:ascii="Arial" w:hAnsi="Arial" w:cs="Arial"/>
          <w:bCs/>
          <w:sz w:val="24"/>
          <w:szCs w:val="24"/>
        </w:rPr>
        <w:t>a</w:t>
      </w:r>
      <w:r w:rsidR="00A870BC" w:rsidRPr="00CC2C20">
        <w:rPr>
          <w:rFonts w:ascii="Arial" w:hAnsi="Arial" w:cs="Arial"/>
          <w:bCs/>
          <w:sz w:val="24"/>
          <w:szCs w:val="24"/>
        </w:rPr>
        <w:t xml:space="preserve"> Spółk</w:t>
      </w:r>
      <w:r>
        <w:rPr>
          <w:rFonts w:ascii="Arial" w:hAnsi="Arial" w:cs="Arial"/>
          <w:bCs/>
          <w:sz w:val="24"/>
          <w:szCs w:val="24"/>
        </w:rPr>
        <w:t>a</w:t>
      </w:r>
      <w:r w:rsidR="00A870BC" w:rsidRPr="00CC2C20">
        <w:rPr>
          <w:rFonts w:ascii="Arial" w:hAnsi="Arial" w:cs="Arial"/>
          <w:bCs/>
          <w:sz w:val="24"/>
          <w:szCs w:val="24"/>
        </w:rPr>
        <w:t xml:space="preserve"> Gazownictwa </w:t>
      </w:r>
      <w:r w:rsidR="005A59C8">
        <w:rPr>
          <w:rFonts w:ascii="Arial" w:hAnsi="Arial" w:cs="Arial"/>
          <w:bCs/>
          <w:sz w:val="24"/>
          <w:szCs w:val="24"/>
        </w:rPr>
        <w:br/>
      </w:r>
      <w:r w:rsidR="00A870BC" w:rsidRPr="00CC2C20">
        <w:rPr>
          <w:rFonts w:ascii="Arial" w:hAnsi="Arial" w:cs="Arial"/>
          <w:bCs/>
          <w:sz w:val="24"/>
          <w:szCs w:val="24"/>
        </w:rPr>
        <w:t xml:space="preserve">Sp. z o.o., </w:t>
      </w:r>
    </w:p>
    <w:p w14:paraId="1A8DBCE7" w14:textId="338964A0" w:rsidR="005E4082" w:rsidRPr="00F47A90" w:rsidRDefault="00A870BC" w:rsidP="00661205">
      <w:pPr>
        <w:pStyle w:val="Akapitzlist"/>
        <w:numPr>
          <w:ilvl w:val="1"/>
          <w:numId w:val="21"/>
        </w:numPr>
        <w:shd w:val="clear" w:color="auto" w:fill="FFFFFF"/>
        <w:spacing w:before="120" w:after="120" w:line="360" w:lineRule="auto"/>
        <w:ind w:left="709" w:hanging="283"/>
        <w:jc w:val="left"/>
        <w:rPr>
          <w:rFonts w:ascii="Arial" w:hAnsi="Arial" w:cs="Arial"/>
          <w:bCs/>
          <w:sz w:val="24"/>
          <w:szCs w:val="24"/>
          <w:lang w:eastAsia="ar-SA"/>
        </w:rPr>
      </w:pPr>
      <w:r w:rsidRPr="00F47A90">
        <w:rPr>
          <w:rFonts w:ascii="Arial" w:hAnsi="Arial" w:cs="Arial"/>
          <w:bCs/>
          <w:sz w:val="24"/>
          <w:szCs w:val="24"/>
        </w:rPr>
        <w:t xml:space="preserve">numer punktu poboru </w:t>
      </w:r>
      <w:r w:rsidR="00DE189F" w:rsidRPr="00DE189F">
        <w:rPr>
          <w:rFonts w:ascii="Arial" w:hAnsi="Arial" w:cs="Arial"/>
          <w:b/>
          <w:sz w:val="24"/>
          <w:szCs w:val="24"/>
        </w:rPr>
        <w:t xml:space="preserve">POD: </w:t>
      </w:r>
      <w:r w:rsidR="00C42E65" w:rsidRPr="00DE189F">
        <w:rPr>
          <w:rFonts w:ascii="Arial" w:hAnsi="Arial" w:cs="Arial"/>
          <w:b/>
          <w:sz w:val="24"/>
          <w:szCs w:val="24"/>
        </w:rPr>
        <w:t>8018590365500092737056</w:t>
      </w:r>
      <w:r w:rsidRPr="00F47A90">
        <w:rPr>
          <w:rFonts w:ascii="Arial" w:hAnsi="Arial" w:cs="Arial"/>
          <w:bCs/>
          <w:sz w:val="24"/>
          <w:szCs w:val="24"/>
        </w:rPr>
        <w:t xml:space="preserve"> </w:t>
      </w:r>
    </w:p>
    <w:p w14:paraId="4A94A423" w14:textId="622565E5" w:rsidR="00A870BC" w:rsidRPr="00F47A90" w:rsidRDefault="005D3F00" w:rsidP="00EC134B">
      <w:pPr>
        <w:shd w:val="clear" w:color="auto" w:fill="FFFFFF"/>
        <w:suppressAutoHyphens/>
        <w:spacing w:before="120" w:after="120" w:line="360" w:lineRule="auto"/>
        <w:ind w:left="142" w:firstLine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Szacowane z</w:t>
      </w:r>
      <w:r w:rsidR="00A870BC" w:rsidRPr="00F47A90">
        <w:rPr>
          <w:rFonts w:ascii="Arial" w:hAnsi="Arial" w:cs="Arial"/>
          <w:sz w:val="24"/>
          <w:szCs w:val="24"/>
        </w:rPr>
        <w:t>użycie gazu</w:t>
      </w:r>
      <w:r w:rsidR="00E771E0">
        <w:rPr>
          <w:rFonts w:ascii="Arial" w:hAnsi="Arial" w:cs="Arial"/>
          <w:sz w:val="24"/>
          <w:szCs w:val="24"/>
        </w:rPr>
        <w:t xml:space="preserve"> w 2026 roku</w:t>
      </w:r>
      <w:r w:rsidR="00A870BC" w:rsidRPr="00F47A90">
        <w:rPr>
          <w:rFonts w:ascii="Arial" w:hAnsi="Arial" w:cs="Arial"/>
          <w:sz w:val="24"/>
          <w:szCs w:val="24"/>
        </w:rPr>
        <w:t xml:space="preserve"> </w:t>
      </w:r>
      <w:r w:rsidR="000972D6" w:rsidRPr="000972D6">
        <w:rPr>
          <w:rFonts w:ascii="Arial" w:hAnsi="Arial" w:cs="Arial"/>
          <w:sz w:val="24"/>
          <w:szCs w:val="24"/>
        </w:rPr>
        <w:t>(1.03.2026 r. - 31.12.2026 r.</w:t>
      </w:r>
      <w:r w:rsidR="00EC134B">
        <w:rPr>
          <w:rFonts w:ascii="Arial" w:hAnsi="Arial" w:cs="Arial"/>
          <w:sz w:val="24"/>
          <w:szCs w:val="24"/>
        </w:rPr>
        <w:t xml:space="preserve">) </w:t>
      </w:r>
      <w:r w:rsidR="00A870BC" w:rsidRPr="00F47A90">
        <w:rPr>
          <w:rFonts w:ascii="Arial" w:hAnsi="Arial" w:cs="Arial"/>
          <w:sz w:val="24"/>
          <w:szCs w:val="24"/>
        </w:rPr>
        <w:t xml:space="preserve">dot. poboru paliwa </w:t>
      </w:r>
      <w:r w:rsidR="001D71A0" w:rsidRPr="00F47A90">
        <w:rPr>
          <w:rFonts w:ascii="Arial" w:hAnsi="Arial" w:cs="Arial"/>
          <w:sz w:val="24"/>
          <w:szCs w:val="24"/>
        </w:rPr>
        <w:t>gazowego w rozbiciu na</w:t>
      </w:r>
      <w:r w:rsidR="000139D3">
        <w:rPr>
          <w:rFonts w:ascii="Arial" w:hAnsi="Arial" w:cs="Arial"/>
          <w:sz w:val="24"/>
          <w:szCs w:val="24"/>
        </w:rPr>
        <w:t xml:space="preserve"> </w:t>
      </w:r>
      <w:r w:rsidR="001D71A0" w:rsidRPr="00F47A90">
        <w:rPr>
          <w:rFonts w:ascii="Arial" w:hAnsi="Arial" w:cs="Arial"/>
          <w:sz w:val="24"/>
          <w:szCs w:val="24"/>
        </w:rPr>
        <w:t>miesiące.</w:t>
      </w:r>
    </w:p>
    <w:tbl>
      <w:tblPr>
        <w:tblW w:w="945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14"/>
        <w:gridCol w:w="3118"/>
        <w:gridCol w:w="3725"/>
      </w:tblGrid>
      <w:tr w:rsidR="003B3F8E" w:rsidRPr="00F47A90" w14:paraId="48D3EC56" w14:textId="77777777" w:rsidTr="005A59C8">
        <w:trPr>
          <w:trHeight w:val="300"/>
        </w:trPr>
        <w:tc>
          <w:tcPr>
            <w:tcW w:w="9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4369B1B9" w14:textId="5DB7F181" w:rsidR="003B3F8E" w:rsidRPr="00F47A90" w:rsidRDefault="003B3F8E" w:rsidP="006A70D3">
            <w:pPr>
              <w:spacing w:after="0" w:line="360" w:lineRule="auto"/>
              <w:jc w:val="lef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47A90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Sąd Rejonowy w </w:t>
            </w:r>
            <w:r w:rsidR="005A59C8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Wieliczce - </w:t>
            </w:r>
            <w:r w:rsidR="005A59C8" w:rsidRPr="005A59C8">
              <w:rPr>
                <w:rFonts w:ascii="Arial" w:eastAsia="Times New Roman" w:hAnsi="Arial" w:cs="Arial"/>
                <w:bCs/>
                <w:sz w:val="24"/>
                <w:szCs w:val="24"/>
              </w:rPr>
              <w:t>ul. Edwarda Dembowskiego 53, 32-020 Wieliczka</w:t>
            </w:r>
          </w:p>
        </w:tc>
      </w:tr>
      <w:tr w:rsidR="003B3F8E" w:rsidRPr="00F47A90" w14:paraId="3AFD0503" w14:textId="77777777" w:rsidTr="005A59C8">
        <w:trPr>
          <w:trHeight w:val="300"/>
        </w:trPr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noWrap/>
            <w:vAlign w:val="bottom"/>
            <w:hideMark/>
          </w:tcPr>
          <w:p w14:paraId="051E68D3" w14:textId="77777777" w:rsidR="003B3F8E" w:rsidRPr="00F47A90" w:rsidRDefault="003B3F8E" w:rsidP="006A70D3">
            <w:pPr>
              <w:spacing w:after="0" w:line="360" w:lineRule="auto"/>
              <w:jc w:val="left"/>
              <w:rPr>
                <w:rFonts w:ascii="Arial" w:eastAsia="Times New Roman" w:hAnsi="Arial" w:cs="Arial"/>
                <w:bCs/>
                <w:color w:val="FFFFFF"/>
                <w:sz w:val="24"/>
                <w:szCs w:val="24"/>
              </w:rPr>
            </w:pPr>
            <w:r w:rsidRPr="00F47A90">
              <w:rPr>
                <w:rFonts w:ascii="Arial" w:eastAsia="Times New Roman" w:hAnsi="Arial" w:cs="Arial"/>
                <w:bCs/>
                <w:color w:val="FFFFFF"/>
                <w:sz w:val="24"/>
                <w:szCs w:val="24"/>
              </w:rPr>
              <w:t>miesiąc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noWrap/>
            <w:vAlign w:val="bottom"/>
            <w:hideMark/>
          </w:tcPr>
          <w:p w14:paraId="7AA8285C" w14:textId="77777777" w:rsidR="003B3F8E" w:rsidRPr="00F47A90" w:rsidRDefault="003B3F8E" w:rsidP="006A70D3">
            <w:pPr>
              <w:spacing w:after="0" w:line="360" w:lineRule="auto"/>
              <w:jc w:val="left"/>
              <w:rPr>
                <w:rFonts w:ascii="Arial" w:eastAsia="Times New Roman" w:hAnsi="Arial" w:cs="Arial"/>
                <w:bCs/>
                <w:color w:val="FFFFFF"/>
                <w:sz w:val="24"/>
                <w:szCs w:val="24"/>
              </w:rPr>
            </w:pPr>
            <w:r w:rsidRPr="00F47A90">
              <w:rPr>
                <w:rFonts w:ascii="Arial" w:eastAsia="Times New Roman" w:hAnsi="Arial" w:cs="Arial"/>
                <w:bCs/>
                <w:color w:val="FFFFFF"/>
                <w:sz w:val="24"/>
                <w:szCs w:val="24"/>
              </w:rPr>
              <w:t>zużycie kWh</w:t>
            </w:r>
          </w:p>
        </w:tc>
        <w:tc>
          <w:tcPr>
            <w:tcW w:w="3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noWrap/>
            <w:vAlign w:val="bottom"/>
            <w:hideMark/>
          </w:tcPr>
          <w:p w14:paraId="20215D17" w14:textId="77777777" w:rsidR="003B3F8E" w:rsidRPr="00F47A90" w:rsidRDefault="003B3F8E" w:rsidP="006A70D3">
            <w:pPr>
              <w:spacing w:after="0" w:line="360" w:lineRule="auto"/>
              <w:jc w:val="left"/>
              <w:rPr>
                <w:rFonts w:ascii="Arial" w:eastAsia="Times New Roman" w:hAnsi="Arial" w:cs="Arial"/>
                <w:bCs/>
                <w:color w:val="FFFFFF"/>
                <w:sz w:val="24"/>
                <w:szCs w:val="24"/>
              </w:rPr>
            </w:pPr>
            <w:r w:rsidRPr="00F47A90">
              <w:rPr>
                <w:rFonts w:ascii="Arial" w:eastAsia="Times New Roman" w:hAnsi="Arial" w:cs="Arial"/>
                <w:bCs/>
                <w:color w:val="FFFFFF"/>
                <w:sz w:val="24"/>
                <w:szCs w:val="24"/>
              </w:rPr>
              <w:t>zużycie m3</w:t>
            </w:r>
          </w:p>
        </w:tc>
      </w:tr>
      <w:tr w:rsidR="005A59C8" w:rsidRPr="00F47A90" w14:paraId="169C5347" w14:textId="77777777" w:rsidTr="005A59C8">
        <w:trPr>
          <w:trHeight w:val="300"/>
        </w:trPr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bottom"/>
            <w:hideMark/>
          </w:tcPr>
          <w:p w14:paraId="761177CE" w14:textId="2666F823" w:rsidR="005A59C8" w:rsidRPr="00F47A90" w:rsidRDefault="005A59C8" w:rsidP="005A59C8">
            <w:pPr>
              <w:spacing w:after="0" w:line="360" w:lineRule="auto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F47A90">
              <w:rPr>
                <w:rFonts w:ascii="Arial" w:eastAsia="Times New Roman" w:hAnsi="Arial" w:cs="Arial"/>
                <w:sz w:val="24"/>
                <w:szCs w:val="24"/>
              </w:rPr>
              <w:t>mar.2</w:t>
            </w:r>
            <w:r w:rsidR="005D3F00">
              <w:rPr>
                <w:rFonts w:ascii="Arial" w:eastAsia="Times New Roman" w:hAnsi="Arial" w:cs="Arial"/>
                <w:sz w:val="24"/>
                <w:szCs w:val="24"/>
              </w:rPr>
              <w:t>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hideMark/>
          </w:tcPr>
          <w:p w14:paraId="172E07C2" w14:textId="28C84B6E" w:rsidR="005A59C8" w:rsidRPr="005D3F00" w:rsidRDefault="005A59C8" w:rsidP="005A59C8">
            <w:pPr>
              <w:rPr>
                <w:rFonts w:ascii="Arial" w:hAnsi="Arial" w:cs="Arial"/>
                <w:sz w:val="24"/>
                <w:szCs w:val="24"/>
              </w:rPr>
            </w:pPr>
            <w:r w:rsidRPr="005D3F00">
              <w:rPr>
                <w:rFonts w:ascii="Arial" w:hAnsi="Arial" w:cs="Arial"/>
                <w:sz w:val="24"/>
                <w:szCs w:val="24"/>
              </w:rPr>
              <w:t>60 760</w:t>
            </w:r>
          </w:p>
        </w:tc>
        <w:tc>
          <w:tcPr>
            <w:tcW w:w="3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hideMark/>
          </w:tcPr>
          <w:p w14:paraId="5BEC62EF" w14:textId="27A91E71" w:rsidR="005A59C8" w:rsidRPr="005D3F00" w:rsidRDefault="005A59C8" w:rsidP="005A59C8">
            <w:pPr>
              <w:rPr>
                <w:rFonts w:ascii="Arial" w:hAnsi="Arial" w:cs="Arial"/>
                <w:sz w:val="24"/>
                <w:szCs w:val="24"/>
              </w:rPr>
            </w:pPr>
            <w:r w:rsidRPr="005D3F00">
              <w:rPr>
                <w:rFonts w:ascii="Arial" w:hAnsi="Arial" w:cs="Arial"/>
                <w:sz w:val="24"/>
                <w:szCs w:val="24"/>
              </w:rPr>
              <w:t>5 787</w:t>
            </w:r>
          </w:p>
        </w:tc>
      </w:tr>
      <w:tr w:rsidR="005A59C8" w:rsidRPr="00F47A90" w14:paraId="5C4CD071" w14:textId="77777777" w:rsidTr="005A59C8">
        <w:trPr>
          <w:trHeight w:val="300"/>
        </w:trPr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338637" w14:textId="53BFAE8F" w:rsidR="005A59C8" w:rsidRPr="00F47A90" w:rsidRDefault="005A59C8" w:rsidP="005A59C8">
            <w:pPr>
              <w:spacing w:after="0" w:line="360" w:lineRule="auto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kwi.2</w:t>
            </w:r>
            <w:r w:rsidR="005D3F00">
              <w:rPr>
                <w:rFonts w:ascii="Arial" w:eastAsia="Times New Roman" w:hAnsi="Arial" w:cs="Arial"/>
                <w:sz w:val="24"/>
                <w:szCs w:val="24"/>
              </w:rPr>
              <w:t>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B0A109" w14:textId="3EE1D20E" w:rsidR="005A59C8" w:rsidRPr="005D3F00" w:rsidRDefault="005A59C8" w:rsidP="005A59C8">
            <w:pPr>
              <w:rPr>
                <w:rFonts w:ascii="Arial" w:hAnsi="Arial" w:cs="Arial"/>
                <w:sz w:val="24"/>
                <w:szCs w:val="24"/>
              </w:rPr>
            </w:pPr>
            <w:r w:rsidRPr="005D3F00">
              <w:rPr>
                <w:rFonts w:ascii="Arial" w:hAnsi="Arial" w:cs="Arial"/>
                <w:sz w:val="24"/>
                <w:szCs w:val="24"/>
              </w:rPr>
              <w:t>33 600</w:t>
            </w:r>
          </w:p>
        </w:tc>
        <w:tc>
          <w:tcPr>
            <w:tcW w:w="3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1E7A75" w14:textId="6E075493" w:rsidR="005A59C8" w:rsidRPr="005D3F00" w:rsidRDefault="005A59C8" w:rsidP="005A59C8">
            <w:pPr>
              <w:rPr>
                <w:rFonts w:ascii="Arial" w:hAnsi="Arial" w:cs="Arial"/>
                <w:sz w:val="24"/>
                <w:szCs w:val="24"/>
              </w:rPr>
            </w:pPr>
            <w:r w:rsidRPr="005D3F00">
              <w:rPr>
                <w:rFonts w:ascii="Arial" w:hAnsi="Arial" w:cs="Arial"/>
                <w:sz w:val="24"/>
                <w:szCs w:val="24"/>
              </w:rPr>
              <w:t>3 200</w:t>
            </w:r>
          </w:p>
        </w:tc>
      </w:tr>
      <w:tr w:rsidR="005A59C8" w:rsidRPr="00F47A90" w14:paraId="7BEEEC5D" w14:textId="77777777" w:rsidTr="005A59C8">
        <w:trPr>
          <w:trHeight w:val="300"/>
        </w:trPr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bottom"/>
            <w:hideMark/>
          </w:tcPr>
          <w:p w14:paraId="09E56C3A" w14:textId="26604610" w:rsidR="005A59C8" w:rsidRPr="00F47A90" w:rsidRDefault="005A59C8" w:rsidP="005A59C8">
            <w:pPr>
              <w:spacing w:after="0" w:line="360" w:lineRule="auto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maj.2</w:t>
            </w:r>
            <w:r w:rsidR="005D3F00">
              <w:rPr>
                <w:rFonts w:ascii="Arial" w:eastAsia="Times New Roman" w:hAnsi="Arial" w:cs="Arial"/>
                <w:sz w:val="24"/>
                <w:szCs w:val="24"/>
              </w:rPr>
              <w:t>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hideMark/>
          </w:tcPr>
          <w:p w14:paraId="41759322" w14:textId="22DA88FD" w:rsidR="005A59C8" w:rsidRPr="005D3F00" w:rsidRDefault="005A59C8" w:rsidP="005A59C8">
            <w:pPr>
              <w:rPr>
                <w:rFonts w:ascii="Arial" w:hAnsi="Arial" w:cs="Arial"/>
                <w:sz w:val="24"/>
                <w:szCs w:val="24"/>
              </w:rPr>
            </w:pPr>
            <w:r w:rsidRPr="005D3F00">
              <w:rPr>
                <w:rFonts w:ascii="Arial" w:hAnsi="Arial" w:cs="Arial"/>
                <w:sz w:val="24"/>
                <w:szCs w:val="24"/>
              </w:rPr>
              <w:t>4 340</w:t>
            </w:r>
          </w:p>
        </w:tc>
        <w:tc>
          <w:tcPr>
            <w:tcW w:w="3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hideMark/>
          </w:tcPr>
          <w:p w14:paraId="569A63AE" w14:textId="2E617AC4" w:rsidR="005A59C8" w:rsidRPr="005D3F00" w:rsidRDefault="005A59C8" w:rsidP="005A59C8">
            <w:pPr>
              <w:rPr>
                <w:rFonts w:ascii="Arial" w:hAnsi="Arial" w:cs="Arial"/>
                <w:sz w:val="24"/>
                <w:szCs w:val="24"/>
              </w:rPr>
            </w:pPr>
            <w:r w:rsidRPr="005D3F00">
              <w:rPr>
                <w:rFonts w:ascii="Arial" w:hAnsi="Arial" w:cs="Arial"/>
                <w:sz w:val="24"/>
                <w:szCs w:val="24"/>
              </w:rPr>
              <w:t>413</w:t>
            </w:r>
          </w:p>
        </w:tc>
      </w:tr>
      <w:tr w:rsidR="005A59C8" w:rsidRPr="00F47A90" w14:paraId="7A418428" w14:textId="77777777" w:rsidTr="005A59C8">
        <w:trPr>
          <w:trHeight w:val="300"/>
        </w:trPr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EEAA0B" w14:textId="1ED9592D" w:rsidR="005A59C8" w:rsidRPr="00F47A90" w:rsidRDefault="005A59C8" w:rsidP="005A59C8">
            <w:pPr>
              <w:spacing w:after="0" w:line="360" w:lineRule="auto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cze.2</w:t>
            </w:r>
            <w:r w:rsidR="005D3F00">
              <w:rPr>
                <w:rFonts w:ascii="Arial" w:eastAsia="Times New Roman" w:hAnsi="Arial" w:cs="Arial"/>
                <w:sz w:val="24"/>
                <w:szCs w:val="24"/>
              </w:rPr>
              <w:t>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FE1E05" w14:textId="20B60D60" w:rsidR="005A59C8" w:rsidRPr="005D3F00" w:rsidRDefault="005A59C8" w:rsidP="005A59C8">
            <w:pPr>
              <w:spacing w:after="0" w:line="360" w:lineRule="auto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5D3F00">
              <w:rPr>
                <w:rFonts w:ascii="Arial" w:hAnsi="Arial" w:cs="Arial"/>
                <w:sz w:val="24"/>
                <w:szCs w:val="24"/>
              </w:rPr>
              <w:t>429</w:t>
            </w:r>
          </w:p>
        </w:tc>
        <w:tc>
          <w:tcPr>
            <w:tcW w:w="3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D27E3B" w14:textId="4536E4EA" w:rsidR="005A59C8" w:rsidRPr="005D3F00" w:rsidRDefault="005A59C8" w:rsidP="005A59C8">
            <w:pPr>
              <w:spacing w:after="0" w:line="360" w:lineRule="auto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5D3F00">
              <w:rPr>
                <w:rFonts w:ascii="Arial" w:hAnsi="Arial" w:cs="Arial"/>
                <w:sz w:val="24"/>
                <w:szCs w:val="24"/>
              </w:rPr>
              <w:t>40.86</w:t>
            </w:r>
          </w:p>
        </w:tc>
      </w:tr>
      <w:tr w:rsidR="005A59C8" w:rsidRPr="00F47A90" w14:paraId="33216019" w14:textId="77777777" w:rsidTr="005A59C8">
        <w:trPr>
          <w:trHeight w:val="300"/>
        </w:trPr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bottom"/>
            <w:hideMark/>
          </w:tcPr>
          <w:p w14:paraId="3E77F3DC" w14:textId="6ACB9968" w:rsidR="005A59C8" w:rsidRPr="00F47A90" w:rsidRDefault="005A59C8" w:rsidP="005A59C8">
            <w:pPr>
              <w:spacing w:after="0" w:line="360" w:lineRule="auto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lip.2</w:t>
            </w:r>
            <w:r w:rsidR="005D3F00">
              <w:rPr>
                <w:rFonts w:ascii="Arial" w:eastAsia="Times New Roman" w:hAnsi="Arial" w:cs="Arial"/>
                <w:sz w:val="24"/>
                <w:szCs w:val="24"/>
              </w:rPr>
              <w:t>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hideMark/>
          </w:tcPr>
          <w:p w14:paraId="1AD3062E" w14:textId="14C99BF9" w:rsidR="005A59C8" w:rsidRPr="005D3F00" w:rsidRDefault="005A59C8" w:rsidP="005A59C8">
            <w:pPr>
              <w:spacing w:after="0" w:line="360" w:lineRule="auto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5D3F00">
              <w:rPr>
                <w:rFonts w:ascii="Arial" w:hAnsi="Arial" w:cs="Arial"/>
                <w:sz w:val="24"/>
                <w:szCs w:val="24"/>
              </w:rPr>
              <w:t>443</w:t>
            </w:r>
          </w:p>
        </w:tc>
        <w:tc>
          <w:tcPr>
            <w:tcW w:w="3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hideMark/>
          </w:tcPr>
          <w:p w14:paraId="2CA0E296" w14:textId="38AF7F2D" w:rsidR="005A59C8" w:rsidRPr="005D3F00" w:rsidRDefault="005A59C8" w:rsidP="005A59C8">
            <w:pPr>
              <w:spacing w:after="0" w:line="360" w:lineRule="auto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5D3F00">
              <w:rPr>
                <w:rFonts w:ascii="Arial" w:hAnsi="Arial" w:cs="Arial"/>
                <w:sz w:val="24"/>
                <w:szCs w:val="24"/>
              </w:rPr>
              <w:t>42.20</w:t>
            </w:r>
          </w:p>
        </w:tc>
      </w:tr>
      <w:tr w:rsidR="005A59C8" w:rsidRPr="00F47A90" w14:paraId="53C3BCFB" w14:textId="77777777" w:rsidTr="005A59C8">
        <w:trPr>
          <w:trHeight w:val="300"/>
        </w:trPr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705D20" w14:textId="02F8DD81" w:rsidR="005A59C8" w:rsidRPr="00F47A90" w:rsidRDefault="005A59C8" w:rsidP="005A59C8">
            <w:pPr>
              <w:spacing w:after="0" w:line="360" w:lineRule="auto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sie.2</w:t>
            </w:r>
            <w:r w:rsidR="005D3F00">
              <w:rPr>
                <w:rFonts w:ascii="Arial" w:eastAsia="Times New Roman" w:hAnsi="Arial" w:cs="Arial"/>
                <w:sz w:val="24"/>
                <w:szCs w:val="24"/>
              </w:rPr>
              <w:t>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B15763" w14:textId="2CDFD728" w:rsidR="005A59C8" w:rsidRPr="005D3F00" w:rsidRDefault="005A59C8" w:rsidP="005A59C8">
            <w:pPr>
              <w:spacing w:after="0" w:line="360" w:lineRule="auto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5D3F00">
              <w:rPr>
                <w:rFonts w:ascii="Arial" w:hAnsi="Arial" w:cs="Arial"/>
                <w:sz w:val="24"/>
                <w:szCs w:val="24"/>
              </w:rPr>
              <w:t>443</w:t>
            </w:r>
          </w:p>
        </w:tc>
        <w:tc>
          <w:tcPr>
            <w:tcW w:w="3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7244BB" w14:textId="1EC42BA2" w:rsidR="005A59C8" w:rsidRPr="005D3F00" w:rsidRDefault="005A59C8" w:rsidP="005A59C8">
            <w:pPr>
              <w:spacing w:after="0" w:line="360" w:lineRule="auto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5D3F00">
              <w:rPr>
                <w:rFonts w:ascii="Arial" w:hAnsi="Arial" w:cs="Arial"/>
                <w:sz w:val="24"/>
                <w:szCs w:val="24"/>
              </w:rPr>
              <w:t>42.20</w:t>
            </w:r>
          </w:p>
        </w:tc>
      </w:tr>
      <w:tr w:rsidR="005A59C8" w:rsidRPr="00F47A90" w14:paraId="600FA27F" w14:textId="77777777" w:rsidTr="005A59C8">
        <w:trPr>
          <w:trHeight w:val="300"/>
        </w:trPr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bottom"/>
            <w:hideMark/>
          </w:tcPr>
          <w:p w14:paraId="1735DD8D" w14:textId="405CFA2C" w:rsidR="005A59C8" w:rsidRPr="00F47A90" w:rsidRDefault="005A59C8" w:rsidP="005A59C8">
            <w:pPr>
              <w:spacing w:after="0" w:line="360" w:lineRule="auto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wrz.</w:t>
            </w:r>
            <w:r w:rsidR="005D3F00">
              <w:rPr>
                <w:rFonts w:ascii="Arial" w:eastAsia="Times New Roman" w:hAnsi="Arial" w:cs="Arial"/>
                <w:sz w:val="24"/>
                <w:szCs w:val="24"/>
              </w:rPr>
              <w:t>26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hideMark/>
          </w:tcPr>
          <w:p w14:paraId="08812113" w14:textId="06A24F18" w:rsidR="005A59C8" w:rsidRPr="005D3F00" w:rsidRDefault="005A59C8" w:rsidP="005A59C8">
            <w:pPr>
              <w:spacing w:after="0" w:line="360" w:lineRule="auto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5D3F00">
              <w:rPr>
                <w:rFonts w:ascii="Arial" w:hAnsi="Arial" w:cs="Arial"/>
                <w:sz w:val="24"/>
                <w:szCs w:val="24"/>
              </w:rPr>
              <w:t>8 400</w:t>
            </w:r>
          </w:p>
        </w:tc>
        <w:tc>
          <w:tcPr>
            <w:tcW w:w="3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hideMark/>
          </w:tcPr>
          <w:p w14:paraId="5CDE87E1" w14:textId="57A60057" w:rsidR="005A59C8" w:rsidRPr="005D3F00" w:rsidRDefault="005A59C8" w:rsidP="005A59C8">
            <w:pPr>
              <w:spacing w:after="0" w:line="360" w:lineRule="auto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5D3F00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</w:tr>
      <w:tr w:rsidR="005A59C8" w:rsidRPr="00F47A90" w14:paraId="1D3525AE" w14:textId="77777777" w:rsidTr="005A59C8">
        <w:trPr>
          <w:trHeight w:val="300"/>
        </w:trPr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D9C138" w14:textId="087ABCFB" w:rsidR="005A59C8" w:rsidRPr="00F47A90" w:rsidRDefault="005A59C8" w:rsidP="005A59C8">
            <w:pPr>
              <w:spacing w:after="0" w:line="360" w:lineRule="auto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paź.2</w:t>
            </w:r>
            <w:r w:rsidR="005D3F00">
              <w:rPr>
                <w:rFonts w:ascii="Arial" w:eastAsia="Times New Roman" w:hAnsi="Arial" w:cs="Arial"/>
                <w:sz w:val="24"/>
                <w:szCs w:val="24"/>
              </w:rPr>
              <w:t>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D66E71" w14:textId="2E281493" w:rsidR="005A59C8" w:rsidRPr="005D3F00" w:rsidRDefault="005A59C8" w:rsidP="005A59C8">
            <w:pPr>
              <w:rPr>
                <w:rFonts w:ascii="Arial" w:hAnsi="Arial" w:cs="Arial"/>
                <w:sz w:val="24"/>
                <w:szCs w:val="24"/>
              </w:rPr>
            </w:pPr>
            <w:r w:rsidRPr="005D3F00">
              <w:rPr>
                <w:rFonts w:ascii="Arial" w:hAnsi="Arial" w:cs="Arial"/>
                <w:sz w:val="24"/>
                <w:szCs w:val="24"/>
              </w:rPr>
              <w:t>52 080</w:t>
            </w:r>
          </w:p>
        </w:tc>
        <w:tc>
          <w:tcPr>
            <w:tcW w:w="3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57AA82" w14:textId="618C4DEA" w:rsidR="005A59C8" w:rsidRPr="005D3F00" w:rsidRDefault="005A59C8" w:rsidP="005A59C8">
            <w:pPr>
              <w:rPr>
                <w:rFonts w:ascii="Arial" w:hAnsi="Arial" w:cs="Arial"/>
                <w:sz w:val="24"/>
                <w:szCs w:val="24"/>
              </w:rPr>
            </w:pPr>
            <w:r w:rsidRPr="005D3F00">
              <w:rPr>
                <w:rFonts w:ascii="Arial" w:hAnsi="Arial" w:cs="Arial"/>
                <w:sz w:val="24"/>
                <w:szCs w:val="24"/>
              </w:rPr>
              <w:t>4 960</w:t>
            </w:r>
          </w:p>
        </w:tc>
      </w:tr>
      <w:tr w:rsidR="005A59C8" w:rsidRPr="00F47A90" w14:paraId="6AB0A7EF" w14:textId="77777777" w:rsidTr="005A59C8">
        <w:trPr>
          <w:trHeight w:val="300"/>
        </w:trPr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bottom"/>
            <w:hideMark/>
          </w:tcPr>
          <w:p w14:paraId="1AF33FC8" w14:textId="7FBB76F0" w:rsidR="005A59C8" w:rsidRPr="00F47A90" w:rsidRDefault="005A59C8" w:rsidP="005A59C8">
            <w:pPr>
              <w:spacing w:after="0" w:line="360" w:lineRule="auto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lis.2</w:t>
            </w:r>
            <w:r w:rsidR="005D3F00">
              <w:rPr>
                <w:rFonts w:ascii="Arial" w:eastAsia="Times New Roman" w:hAnsi="Arial" w:cs="Arial"/>
                <w:sz w:val="24"/>
                <w:szCs w:val="24"/>
              </w:rPr>
              <w:t>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hideMark/>
          </w:tcPr>
          <w:p w14:paraId="00E29EA5" w14:textId="38472283" w:rsidR="005A59C8" w:rsidRPr="005D3F00" w:rsidRDefault="005A59C8" w:rsidP="005A59C8">
            <w:pPr>
              <w:rPr>
                <w:rFonts w:ascii="Arial" w:hAnsi="Arial" w:cs="Arial"/>
                <w:sz w:val="24"/>
                <w:szCs w:val="24"/>
              </w:rPr>
            </w:pPr>
            <w:r w:rsidRPr="005D3F00">
              <w:rPr>
                <w:rFonts w:ascii="Arial" w:hAnsi="Arial" w:cs="Arial"/>
                <w:sz w:val="24"/>
                <w:szCs w:val="24"/>
              </w:rPr>
              <w:t>67 200</w:t>
            </w:r>
          </w:p>
        </w:tc>
        <w:tc>
          <w:tcPr>
            <w:tcW w:w="3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hideMark/>
          </w:tcPr>
          <w:p w14:paraId="10ECE242" w14:textId="594DD813" w:rsidR="005A59C8" w:rsidRPr="005D3F00" w:rsidRDefault="005A59C8" w:rsidP="005A59C8">
            <w:pPr>
              <w:rPr>
                <w:rFonts w:ascii="Arial" w:hAnsi="Arial" w:cs="Arial"/>
                <w:sz w:val="24"/>
                <w:szCs w:val="24"/>
              </w:rPr>
            </w:pPr>
            <w:r w:rsidRPr="005D3F00">
              <w:rPr>
                <w:rFonts w:ascii="Arial" w:hAnsi="Arial" w:cs="Arial"/>
                <w:sz w:val="24"/>
                <w:szCs w:val="24"/>
              </w:rPr>
              <w:t>6 400</w:t>
            </w:r>
          </w:p>
        </w:tc>
      </w:tr>
      <w:tr w:rsidR="005A59C8" w:rsidRPr="00F47A90" w14:paraId="42154E9C" w14:textId="77777777" w:rsidTr="005A59C8">
        <w:trPr>
          <w:trHeight w:val="300"/>
        </w:trPr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277CBE" w14:textId="7C869BEE" w:rsidR="005A59C8" w:rsidRPr="00F47A90" w:rsidRDefault="005A59C8" w:rsidP="005A59C8">
            <w:pPr>
              <w:spacing w:after="0" w:line="360" w:lineRule="auto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gru.2</w:t>
            </w:r>
            <w:r w:rsidR="005D3F00">
              <w:rPr>
                <w:rFonts w:ascii="Arial" w:eastAsia="Times New Roman" w:hAnsi="Arial" w:cs="Arial"/>
                <w:sz w:val="24"/>
                <w:szCs w:val="24"/>
              </w:rPr>
              <w:t>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hideMark/>
          </w:tcPr>
          <w:p w14:paraId="03E93907" w14:textId="01E577F3" w:rsidR="005A59C8" w:rsidRPr="005D3F00" w:rsidRDefault="005A59C8" w:rsidP="005A59C8">
            <w:pPr>
              <w:rPr>
                <w:rFonts w:ascii="Arial" w:hAnsi="Arial" w:cs="Arial"/>
                <w:sz w:val="24"/>
                <w:szCs w:val="24"/>
              </w:rPr>
            </w:pPr>
            <w:r w:rsidRPr="005D3F00">
              <w:rPr>
                <w:rFonts w:ascii="Arial" w:hAnsi="Arial" w:cs="Arial"/>
                <w:sz w:val="24"/>
                <w:szCs w:val="24"/>
              </w:rPr>
              <w:t>82 460</w:t>
            </w:r>
          </w:p>
        </w:tc>
        <w:tc>
          <w:tcPr>
            <w:tcW w:w="3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hideMark/>
          </w:tcPr>
          <w:p w14:paraId="253D7745" w14:textId="77403FAB" w:rsidR="005A59C8" w:rsidRPr="005D3F00" w:rsidRDefault="005A59C8" w:rsidP="005A59C8">
            <w:pPr>
              <w:rPr>
                <w:rFonts w:ascii="Arial" w:hAnsi="Arial" w:cs="Arial"/>
                <w:sz w:val="24"/>
                <w:szCs w:val="24"/>
              </w:rPr>
            </w:pPr>
            <w:r w:rsidRPr="005D3F00">
              <w:rPr>
                <w:rFonts w:ascii="Arial" w:hAnsi="Arial" w:cs="Arial"/>
                <w:sz w:val="24"/>
                <w:szCs w:val="24"/>
              </w:rPr>
              <w:t>7 853</w:t>
            </w:r>
          </w:p>
        </w:tc>
      </w:tr>
      <w:tr w:rsidR="005D3F00" w:rsidRPr="00F47A90" w14:paraId="4392CDD4" w14:textId="77777777" w:rsidTr="005A59C8">
        <w:trPr>
          <w:trHeight w:val="300"/>
        </w:trPr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bottom"/>
            <w:hideMark/>
          </w:tcPr>
          <w:p w14:paraId="46758785" w14:textId="77777777" w:rsidR="005D3F00" w:rsidRPr="00F47A90" w:rsidRDefault="005D3F00" w:rsidP="005D3F00">
            <w:pPr>
              <w:spacing w:after="0" w:line="360" w:lineRule="auto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F47A90">
              <w:rPr>
                <w:rFonts w:ascii="Arial" w:eastAsia="Times New Roman" w:hAnsi="Arial" w:cs="Arial"/>
                <w:sz w:val="24"/>
                <w:szCs w:val="24"/>
              </w:rPr>
              <w:t>Razem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hideMark/>
          </w:tcPr>
          <w:p w14:paraId="25DCD2C8" w14:textId="7C5A43DD" w:rsidR="005D3F00" w:rsidRPr="005D3F00" w:rsidRDefault="00CB1F1F" w:rsidP="005D3F0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310</w:t>
            </w:r>
            <w:r w:rsidR="005D3F00" w:rsidRPr="005D3F00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155</w:t>
            </w:r>
          </w:p>
        </w:tc>
        <w:tc>
          <w:tcPr>
            <w:tcW w:w="3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hideMark/>
          </w:tcPr>
          <w:p w14:paraId="238F17DA" w14:textId="033189D8" w:rsidR="005D3F00" w:rsidRPr="005D3F00" w:rsidRDefault="008646C8" w:rsidP="005D3F0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29 413</w:t>
            </w:r>
          </w:p>
        </w:tc>
      </w:tr>
    </w:tbl>
    <w:p w14:paraId="71EF0A5D" w14:textId="77777777" w:rsidR="00BA7084" w:rsidRDefault="00BA7084" w:rsidP="00BA7084">
      <w:pPr>
        <w:spacing w:line="360" w:lineRule="auto"/>
        <w:ind w:left="0" w:firstLine="0"/>
        <w:rPr>
          <w:sz w:val="22"/>
        </w:rPr>
      </w:pPr>
      <w:r w:rsidRPr="00F47A90">
        <w:rPr>
          <w:sz w:val="22"/>
        </w:rPr>
        <w:br/>
      </w:r>
    </w:p>
    <w:p w14:paraId="7A6D9582" w14:textId="77777777" w:rsidR="00D131C9" w:rsidRDefault="00D131C9" w:rsidP="00BA7084">
      <w:pPr>
        <w:spacing w:line="360" w:lineRule="auto"/>
        <w:ind w:left="0" w:firstLine="0"/>
        <w:rPr>
          <w:sz w:val="22"/>
        </w:rPr>
      </w:pPr>
    </w:p>
    <w:p w14:paraId="590D82A7" w14:textId="38E629B0" w:rsidR="00D131C9" w:rsidRDefault="00D131C9" w:rsidP="00BA7084">
      <w:pPr>
        <w:spacing w:line="360" w:lineRule="auto"/>
        <w:ind w:left="0" w:firstLine="0"/>
        <w:rPr>
          <w:sz w:val="22"/>
        </w:rPr>
      </w:pPr>
    </w:p>
    <w:p w14:paraId="70DA1D6D" w14:textId="77777777" w:rsidR="00DE189F" w:rsidRDefault="00DE189F" w:rsidP="00BA7084">
      <w:pPr>
        <w:spacing w:line="360" w:lineRule="auto"/>
        <w:ind w:left="0" w:firstLine="0"/>
        <w:rPr>
          <w:sz w:val="22"/>
        </w:rPr>
      </w:pPr>
    </w:p>
    <w:p w14:paraId="765A2631" w14:textId="77777777" w:rsidR="00D131C9" w:rsidRDefault="00D131C9" w:rsidP="00BA7084">
      <w:pPr>
        <w:spacing w:line="360" w:lineRule="auto"/>
        <w:ind w:left="0" w:firstLine="0"/>
        <w:rPr>
          <w:sz w:val="22"/>
        </w:rPr>
      </w:pPr>
    </w:p>
    <w:p w14:paraId="7B782AB8" w14:textId="6AC82692" w:rsidR="00D131C9" w:rsidRDefault="00D131C9" w:rsidP="00BA7084">
      <w:pPr>
        <w:spacing w:line="360" w:lineRule="auto"/>
        <w:ind w:left="0" w:firstLine="0"/>
        <w:rPr>
          <w:sz w:val="22"/>
        </w:rPr>
      </w:pPr>
    </w:p>
    <w:p w14:paraId="1B7C923F" w14:textId="1503413F" w:rsidR="00CA352E" w:rsidRDefault="00CA352E" w:rsidP="00BA7084">
      <w:pPr>
        <w:spacing w:line="360" w:lineRule="auto"/>
        <w:ind w:left="0" w:firstLine="0"/>
        <w:rPr>
          <w:sz w:val="22"/>
        </w:rPr>
      </w:pPr>
    </w:p>
    <w:p w14:paraId="38EAD6DE" w14:textId="77777777" w:rsidR="00CA352E" w:rsidRDefault="00CA352E" w:rsidP="00BA7084">
      <w:pPr>
        <w:spacing w:line="360" w:lineRule="auto"/>
        <w:ind w:left="0" w:firstLine="0"/>
        <w:rPr>
          <w:sz w:val="22"/>
        </w:rPr>
      </w:pPr>
    </w:p>
    <w:p w14:paraId="4C0BDE09" w14:textId="77777777" w:rsidR="00D131C9" w:rsidRDefault="00D131C9" w:rsidP="00BA7084">
      <w:pPr>
        <w:spacing w:line="360" w:lineRule="auto"/>
        <w:ind w:left="0" w:firstLine="0"/>
        <w:rPr>
          <w:sz w:val="22"/>
        </w:rPr>
      </w:pPr>
    </w:p>
    <w:p w14:paraId="7E51EF95" w14:textId="77777777" w:rsidR="00E172B1" w:rsidRPr="00E25230" w:rsidRDefault="00D131C9" w:rsidP="006A70D3">
      <w:pPr>
        <w:spacing w:line="360" w:lineRule="auto"/>
        <w:ind w:left="0" w:firstLine="0"/>
        <w:jc w:val="left"/>
        <w:rPr>
          <w:rFonts w:ascii="Arial" w:hAnsi="Arial" w:cs="Arial"/>
          <w:sz w:val="24"/>
          <w:szCs w:val="24"/>
        </w:rPr>
      </w:pPr>
      <w:r w:rsidRPr="00E25230">
        <w:rPr>
          <w:rFonts w:ascii="Arial" w:hAnsi="Arial" w:cs="Arial"/>
          <w:sz w:val="24"/>
          <w:szCs w:val="24"/>
        </w:rPr>
        <w:t xml:space="preserve">Załącznik nr 6 </w:t>
      </w:r>
      <w:r w:rsidR="00E25230" w:rsidRPr="00E25230">
        <w:rPr>
          <w:rFonts w:ascii="Arial" w:hAnsi="Arial" w:cs="Arial"/>
          <w:sz w:val="24"/>
          <w:szCs w:val="24"/>
        </w:rPr>
        <w:t xml:space="preserve">do umowy - Kalkulacja cen </w:t>
      </w:r>
      <w:r w:rsidR="00E25230">
        <w:rPr>
          <w:rFonts w:ascii="Arial" w:hAnsi="Arial" w:cs="Arial"/>
          <w:sz w:val="24"/>
          <w:szCs w:val="24"/>
        </w:rPr>
        <w:t>za całość umowy</w:t>
      </w:r>
      <w:r w:rsidR="006A70D3">
        <w:rPr>
          <w:rFonts w:ascii="Arial" w:hAnsi="Arial" w:cs="Arial"/>
          <w:sz w:val="24"/>
          <w:szCs w:val="24"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3"/>
        <w:gridCol w:w="2895"/>
        <w:gridCol w:w="3114"/>
      </w:tblGrid>
      <w:tr w:rsidR="00E172B1" w:rsidRPr="00E172B1" w14:paraId="5EEC15B7" w14:textId="77777777" w:rsidTr="006A70D3">
        <w:trPr>
          <w:trHeight w:val="1389"/>
        </w:trPr>
        <w:tc>
          <w:tcPr>
            <w:tcW w:w="9062" w:type="dxa"/>
            <w:gridSpan w:val="3"/>
            <w:shd w:val="clear" w:color="auto" w:fill="auto"/>
            <w:vAlign w:val="center"/>
          </w:tcPr>
          <w:p w14:paraId="2861320C" w14:textId="77777777" w:rsidR="00E172B1" w:rsidRPr="00E172B1" w:rsidRDefault="00E172B1" w:rsidP="006A70D3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b/>
                <w:color w:val="auto"/>
                <w:sz w:val="24"/>
                <w:szCs w:val="24"/>
              </w:rPr>
            </w:pPr>
            <w:r w:rsidRPr="00E172B1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Miesięczne wynagrodzenie brutto wykonawcy (wynikające z oferty – suma kwot poniższych składników) </w:t>
            </w:r>
            <w:r w:rsidRPr="00E172B1">
              <w:rPr>
                <w:rFonts w:ascii="Arial" w:eastAsia="Times New Roman" w:hAnsi="Arial" w:cs="Arial"/>
                <w:b/>
                <w:color w:val="auto"/>
                <w:sz w:val="24"/>
                <w:szCs w:val="24"/>
              </w:rPr>
              <w:t xml:space="preserve">  </w:t>
            </w:r>
            <w:r w:rsidRPr="00E172B1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……</w:t>
            </w:r>
            <w:r w:rsidR="006A70D3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........................</w:t>
            </w:r>
            <w:r w:rsidRPr="00E172B1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……………………………. </w:t>
            </w:r>
            <w:r w:rsidR="00685595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z</w:t>
            </w:r>
            <w:r w:rsidRPr="00E172B1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ł brutto</w:t>
            </w:r>
          </w:p>
          <w:p w14:paraId="33C9C735" w14:textId="77777777" w:rsidR="00E172B1" w:rsidRPr="00E172B1" w:rsidRDefault="00E172B1" w:rsidP="006A70D3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</w:tr>
      <w:tr w:rsidR="00E172B1" w:rsidRPr="00E172B1" w14:paraId="09D1CB86" w14:textId="77777777" w:rsidTr="006A70D3">
        <w:tc>
          <w:tcPr>
            <w:tcW w:w="3053" w:type="dxa"/>
            <w:shd w:val="clear" w:color="auto" w:fill="auto"/>
            <w:vAlign w:val="center"/>
          </w:tcPr>
          <w:p w14:paraId="220A090A" w14:textId="77777777" w:rsidR="00E172B1" w:rsidRPr="00E172B1" w:rsidRDefault="00E172B1" w:rsidP="006A70D3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E172B1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Koszty związane z zatrudnieniem pracowników do realizacji Umowy (zł brutto)</w:t>
            </w:r>
          </w:p>
        </w:tc>
        <w:tc>
          <w:tcPr>
            <w:tcW w:w="2895" w:type="dxa"/>
            <w:shd w:val="clear" w:color="auto" w:fill="auto"/>
            <w:vAlign w:val="center"/>
          </w:tcPr>
          <w:p w14:paraId="76098C43" w14:textId="77777777" w:rsidR="00E172B1" w:rsidRPr="00E172B1" w:rsidRDefault="00E172B1" w:rsidP="006A70D3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E172B1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Materiały i inne koszty związane z realizacją Umowy (zł brutto)</w:t>
            </w:r>
          </w:p>
        </w:tc>
        <w:tc>
          <w:tcPr>
            <w:tcW w:w="3114" w:type="dxa"/>
            <w:shd w:val="clear" w:color="auto" w:fill="auto"/>
            <w:vAlign w:val="center"/>
          </w:tcPr>
          <w:p w14:paraId="6756D90E" w14:textId="77777777" w:rsidR="00E172B1" w:rsidRPr="00E172B1" w:rsidRDefault="00E172B1" w:rsidP="006A70D3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E172B1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Pozostałe składniki wynagrodzenia Wykonawcy (brutto)</w:t>
            </w:r>
          </w:p>
        </w:tc>
      </w:tr>
      <w:tr w:rsidR="00E172B1" w:rsidRPr="00E172B1" w14:paraId="765143E5" w14:textId="77777777" w:rsidTr="006A70D3">
        <w:trPr>
          <w:trHeight w:val="2053"/>
        </w:trPr>
        <w:tc>
          <w:tcPr>
            <w:tcW w:w="3053" w:type="dxa"/>
            <w:shd w:val="clear" w:color="auto" w:fill="auto"/>
            <w:vAlign w:val="center"/>
          </w:tcPr>
          <w:p w14:paraId="50799A90" w14:textId="77777777" w:rsidR="00E172B1" w:rsidRPr="00E172B1" w:rsidRDefault="00E172B1" w:rsidP="006A70D3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E172B1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………………………………… zł brutto</w:t>
            </w:r>
          </w:p>
        </w:tc>
        <w:tc>
          <w:tcPr>
            <w:tcW w:w="2895" w:type="dxa"/>
            <w:shd w:val="clear" w:color="auto" w:fill="auto"/>
            <w:vAlign w:val="center"/>
          </w:tcPr>
          <w:p w14:paraId="642B59B5" w14:textId="77777777" w:rsidR="00E172B1" w:rsidRPr="00E172B1" w:rsidRDefault="00E172B1" w:rsidP="006A70D3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E172B1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………………………………. zł brutto</w:t>
            </w:r>
          </w:p>
        </w:tc>
        <w:tc>
          <w:tcPr>
            <w:tcW w:w="3114" w:type="dxa"/>
            <w:shd w:val="clear" w:color="auto" w:fill="auto"/>
            <w:vAlign w:val="center"/>
          </w:tcPr>
          <w:p w14:paraId="6E1D54F6" w14:textId="77777777" w:rsidR="00E172B1" w:rsidRPr="00E172B1" w:rsidRDefault="00E172B1" w:rsidP="006A70D3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E172B1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…………………………………. zł brutto</w:t>
            </w:r>
          </w:p>
        </w:tc>
      </w:tr>
    </w:tbl>
    <w:p w14:paraId="26A6A300" w14:textId="77777777" w:rsidR="00E172B1" w:rsidRPr="00E172B1" w:rsidRDefault="006A70D3" w:rsidP="006A70D3">
      <w:pPr>
        <w:spacing w:after="0" w:line="240" w:lineRule="auto"/>
        <w:ind w:left="0" w:firstLine="0"/>
        <w:jc w:val="left"/>
        <w:rPr>
          <w:rFonts w:ascii="Arial" w:eastAsia="Times New Roman" w:hAnsi="Arial" w:cs="Arial"/>
          <w:color w:val="auto"/>
          <w:sz w:val="24"/>
          <w:szCs w:val="24"/>
        </w:rPr>
      </w:pPr>
      <w:r>
        <w:rPr>
          <w:rFonts w:ascii="Arial" w:eastAsia="Times New Roman" w:hAnsi="Arial" w:cs="Arial"/>
          <w:color w:val="auto"/>
          <w:sz w:val="24"/>
          <w:szCs w:val="24"/>
        </w:rPr>
        <w:br/>
      </w:r>
      <w:r>
        <w:rPr>
          <w:rFonts w:ascii="Arial" w:eastAsia="Times New Roman" w:hAnsi="Arial" w:cs="Arial"/>
          <w:color w:val="auto"/>
          <w:sz w:val="24"/>
          <w:szCs w:val="24"/>
        </w:rPr>
        <w:br/>
      </w:r>
      <w:r>
        <w:rPr>
          <w:rFonts w:ascii="Arial" w:eastAsia="Times New Roman" w:hAnsi="Arial" w:cs="Arial"/>
          <w:color w:val="auto"/>
          <w:sz w:val="24"/>
          <w:szCs w:val="24"/>
        </w:rPr>
        <w:br/>
      </w:r>
      <w:r w:rsidR="00E172B1" w:rsidRPr="00E172B1">
        <w:rPr>
          <w:rFonts w:ascii="Arial" w:eastAsia="Times New Roman" w:hAnsi="Arial" w:cs="Arial"/>
          <w:color w:val="auto"/>
          <w:sz w:val="24"/>
          <w:szCs w:val="24"/>
        </w:rPr>
        <w:t>…………………………………………………</w:t>
      </w:r>
    </w:p>
    <w:p w14:paraId="61C805BF" w14:textId="77777777" w:rsidR="00E172B1" w:rsidRPr="00E172B1" w:rsidRDefault="00E172B1" w:rsidP="006A70D3">
      <w:pPr>
        <w:spacing w:after="0" w:line="240" w:lineRule="auto"/>
        <w:ind w:left="0" w:firstLine="0"/>
        <w:jc w:val="left"/>
        <w:rPr>
          <w:rFonts w:ascii="Arial" w:eastAsia="Times New Roman" w:hAnsi="Arial" w:cs="Arial"/>
          <w:color w:val="auto"/>
          <w:sz w:val="24"/>
          <w:szCs w:val="24"/>
        </w:rPr>
      </w:pPr>
    </w:p>
    <w:p w14:paraId="51916CEB" w14:textId="77777777" w:rsidR="00E172B1" w:rsidRPr="00E172B1" w:rsidRDefault="00E172B1" w:rsidP="006A70D3">
      <w:pPr>
        <w:spacing w:after="0" w:line="240" w:lineRule="auto"/>
        <w:ind w:left="0" w:firstLine="0"/>
        <w:jc w:val="left"/>
        <w:rPr>
          <w:rFonts w:ascii="Arial" w:eastAsia="Times New Roman" w:hAnsi="Arial" w:cs="Arial"/>
          <w:color w:val="auto"/>
          <w:sz w:val="24"/>
          <w:szCs w:val="24"/>
        </w:rPr>
      </w:pPr>
      <w:r w:rsidRPr="00E172B1">
        <w:rPr>
          <w:rFonts w:ascii="Arial" w:eastAsia="Times New Roman" w:hAnsi="Arial" w:cs="Arial"/>
          <w:color w:val="auto"/>
          <w:sz w:val="24"/>
          <w:szCs w:val="24"/>
        </w:rPr>
        <w:t>podpis Wykonawcy</w:t>
      </w:r>
    </w:p>
    <w:p w14:paraId="530C48DD" w14:textId="77777777" w:rsidR="008E18F1" w:rsidRPr="00F47A90" w:rsidRDefault="008E18F1" w:rsidP="00BA7084">
      <w:pPr>
        <w:spacing w:line="360" w:lineRule="auto"/>
        <w:ind w:left="0" w:firstLine="0"/>
        <w:rPr>
          <w:sz w:val="22"/>
        </w:rPr>
      </w:pPr>
    </w:p>
    <w:sectPr w:rsidR="008E18F1" w:rsidRPr="00F47A90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FC96F" w14:textId="77777777" w:rsidR="00194304" w:rsidRDefault="00194304" w:rsidP="00A870BC">
      <w:pPr>
        <w:spacing w:after="0" w:line="240" w:lineRule="auto"/>
      </w:pPr>
      <w:r>
        <w:separator/>
      </w:r>
    </w:p>
  </w:endnote>
  <w:endnote w:type="continuationSeparator" w:id="0">
    <w:p w14:paraId="69F32350" w14:textId="77777777" w:rsidR="00194304" w:rsidRDefault="00194304" w:rsidP="00A870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D40C9D" w14:textId="77777777" w:rsidR="00194304" w:rsidRDefault="00194304" w:rsidP="00A870BC">
      <w:pPr>
        <w:spacing w:after="0" w:line="240" w:lineRule="auto"/>
      </w:pPr>
      <w:r>
        <w:separator/>
      </w:r>
    </w:p>
  </w:footnote>
  <w:footnote w:type="continuationSeparator" w:id="0">
    <w:p w14:paraId="31BF4662" w14:textId="77777777" w:rsidR="00194304" w:rsidRDefault="00194304" w:rsidP="00A870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D5088" w14:textId="09558BFC" w:rsidR="00AC79B9" w:rsidRPr="009412A4" w:rsidRDefault="00AC79B9" w:rsidP="00A870BC">
    <w:pPr>
      <w:pStyle w:val="Nagwek"/>
      <w:jc w:val="right"/>
      <w:rPr>
        <w:rFonts w:ascii="Arial" w:hAnsi="Arial" w:cs="Arial"/>
        <w:sz w:val="22"/>
        <w:szCs w:val="24"/>
      </w:rPr>
    </w:pPr>
    <w:r w:rsidRPr="009412A4">
      <w:rPr>
        <w:rFonts w:ascii="Arial" w:hAnsi="Arial" w:cs="Arial"/>
        <w:sz w:val="22"/>
        <w:szCs w:val="24"/>
      </w:rPr>
      <w:t>Załącznik nr 6</w:t>
    </w:r>
    <w:del w:id="1" w:author="Radzikowski Piotr" w:date="2025-12-18T12:49:00Z">
      <w:r w:rsidR="002449B8" w:rsidDel="000E51F6">
        <w:rPr>
          <w:rFonts w:ascii="Arial" w:hAnsi="Arial" w:cs="Arial"/>
          <w:sz w:val="22"/>
          <w:szCs w:val="24"/>
        </w:rPr>
        <w:delText>a</w:delText>
      </w:r>
    </w:del>
    <w:r w:rsidRPr="009412A4">
      <w:rPr>
        <w:rFonts w:ascii="Arial" w:hAnsi="Arial" w:cs="Arial"/>
        <w:sz w:val="22"/>
        <w:szCs w:val="24"/>
      </w:rPr>
      <w:t xml:space="preserve"> do SWZ</w:t>
    </w:r>
  </w:p>
  <w:p w14:paraId="499771E8" w14:textId="77777777" w:rsidR="00AC79B9" w:rsidRPr="009412A4" w:rsidRDefault="00AC79B9">
    <w:pPr>
      <w:pStyle w:val="Nagwek"/>
      <w:rPr>
        <w:rFonts w:ascii="Arial" w:hAnsi="Arial" w:cs="Arial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40055"/>
    <w:multiLevelType w:val="hybridMultilevel"/>
    <w:tmpl w:val="DB3C429E"/>
    <w:lvl w:ilvl="0" w:tplc="865C0FC2">
      <w:start w:val="9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63A89"/>
    <w:multiLevelType w:val="hybridMultilevel"/>
    <w:tmpl w:val="ABFA281C"/>
    <w:lvl w:ilvl="0" w:tplc="E4DC782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D7BFA"/>
    <w:multiLevelType w:val="hybridMultilevel"/>
    <w:tmpl w:val="E4088884"/>
    <w:lvl w:ilvl="0" w:tplc="C60094C4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32C052BE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820985"/>
    <w:multiLevelType w:val="hybridMultilevel"/>
    <w:tmpl w:val="CFE6575C"/>
    <w:lvl w:ilvl="0" w:tplc="C2BC3756">
      <w:start w:val="1"/>
      <w:numFmt w:val="decimal"/>
      <w:lvlText w:val="%1."/>
      <w:lvlJc w:val="left"/>
      <w:pPr>
        <w:ind w:left="34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4D7030CA">
      <w:start w:val="1"/>
      <w:numFmt w:val="lowerLetter"/>
      <w:lvlText w:val="%2"/>
      <w:lvlJc w:val="left"/>
      <w:pPr>
        <w:ind w:left="10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08C60AA2">
      <w:start w:val="1"/>
      <w:numFmt w:val="lowerRoman"/>
      <w:lvlText w:val="%3"/>
      <w:lvlJc w:val="left"/>
      <w:pPr>
        <w:ind w:left="18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5AA6EFE2">
      <w:start w:val="1"/>
      <w:numFmt w:val="decimal"/>
      <w:lvlText w:val="%4"/>
      <w:lvlJc w:val="left"/>
      <w:pPr>
        <w:ind w:left="25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5BC62D58">
      <w:start w:val="1"/>
      <w:numFmt w:val="lowerLetter"/>
      <w:lvlText w:val="%5"/>
      <w:lvlJc w:val="left"/>
      <w:pPr>
        <w:ind w:left="32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E9A4B930">
      <w:start w:val="1"/>
      <w:numFmt w:val="lowerRoman"/>
      <w:lvlText w:val="%6"/>
      <w:lvlJc w:val="left"/>
      <w:pPr>
        <w:ind w:left="39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184C8C26">
      <w:start w:val="1"/>
      <w:numFmt w:val="decimal"/>
      <w:lvlText w:val="%7"/>
      <w:lvlJc w:val="left"/>
      <w:pPr>
        <w:ind w:left="46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14F41B98">
      <w:start w:val="1"/>
      <w:numFmt w:val="lowerLetter"/>
      <w:lvlText w:val="%8"/>
      <w:lvlJc w:val="left"/>
      <w:pPr>
        <w:ind w:left="54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067E8F50">
      <w:start w:val="1"/>
      <w:numFmt w:val="lowerRoman"/>
      <w:lvlText w:val="%9"/>
      <w:lvlJc w:val="left"/>
      <w:pPr>
        <w:ind w:left="61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26095029"/>
    <w:multiLevelType w:val="hybridMultilevel"/>
    <w:tmpl w:val="14E86250"/>
    <w:lvl w:ilvl="0" w:tplc="E5B02E62">
      <w:start w:val="1"/>
      <w:numFmt w:val="decimal"/>
      <w:lvlText w:val="%1."/>
      <w:lvlJc w:val="left"/>
      <w:pPr>
        <w:ind w:left="487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CEFC3330">
      <w:start w:val="1"/>
      <w:numFmt w:val="decimal"/>
      <w:lvlText w:val="%2)"/>
      <w:lvlJc w:val="left"/>
      <w:pPr>
        <w:ind w:left="929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2892F1EC">
      <w:start w:val="1"/>
      <w:numFmt w:val="lowerLetter"/>
      <w:lvlText w:val="%3."/>
      <w:lvlJc w:val="left"/>
      <w:pPr>
        <w:ind w:left="1495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58F05D2E">
      <w:start w:val="1"/>
      <w:numFmt w:val="decimal"/>
      <w:lvlText w:val="%4"/>
      <w:lvlJc w:val="left"/>
      <w:pPr>
        <w:ind w:left="207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B70E90C">
      <w:start w:val="1"/>
      <w:numFmt w:val="lowerLetter"/>
      <w:lvlText w:val="%5"/>
      <w:lvlJc w:val="left"/>
      <w:pPr>
        <w:ind w:left="279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108C1310">
      <w:start w:val="1"/>
      <w:numFmt w:val="lowerRoman"/>
      <w:lvlText w:val="%6"/>
      <w:lvlJc w:val="left"/>
      <w:pPr>
        <w:ind w:left="351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CD301EBE">
      <w:start w:val="1"/>
      <w:numFmt w:val="decimal"/>
      <w:lvlText w:val="%7"/>
      <w:lvlJc w:val="left"/>
      <w:pPr>
        <w:ind w:left="423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D292DC54">
      <w:start w:val="1"/>
      <w:numFmt w:val="lowerLetter"/>
      <w:lvlText w:val="%8"/>
      <w:lvlJc w:val="left"/>
      <w:pPr>
        <w:ind w:left="495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198C6794">
      <w:start w:val="1"/>
      <w:numFmt w:val="lowerRoman"/>
      <w:lvlText w:val="%9"/>
      <w:lvlJc w:val="left"/>
      <w:pPr>
        <w:ind w:left="567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29990880"/>
    <w:multiLevelType w:val="hybridMultilevel"/>
    <w:tmpl w:val="FCE6BFAC"/>
    <w:lvl w:ilvl="0" w:tplc="A26A5CF2">
      <w:start w:val="1"/>
      <w:numFmt w:val="decimal"/>
      <w:lvlText w:val="%1."/>
      <w:lvlJc w:val="left"/>
      <w:pPr>
        <w:ind w:left="410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CDC7220">
      <w:start w:val="1"/>
      <w:numFmt w:val="lowerLetter"/>
      <w:lvlText w:val="%2"/>
      <w:lvlJc w:val="left"/>
      <w:pPr>
        <w:ind w:left="10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D5FCBB70">
      <w:start w:val="1"/>
      <w:numFmt w:val="lowerRoman"/>
      <w:lvlText w:val="%3"/>
      <w:lvlJc w:val="left"/>
      <w:pPr>
        <w:ind w:left="18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3E34A960">
      <w:start w:val="1"/>
      <w:numFmt w:val="decimal"/>
      <w:lvlText w:val="%4"/>
      <w:lvlJc w:val="left"/>
      <w:pPr>
        <w:ind w:left="25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315857A8">
      <w:start w:val="1"/>
      <w:numFmt w:val="lowerLetter"/>
      <w:lvlText w:val="%5"/>
      <w:lvlJc w:val="left"/>
      <w:pPr>
        <w:ind w:left="32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2DBE34AE">
      <w:start w:val="1"/>
      <w:numFmt w:val="lowerRoman"/>
      <w:lvlText w:val="%6"/>
      <w:lvlJc w:val="left"/>
      <w:pPr>
        <w:ind w:left="39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4B9E7EEC">
      <w:start w:val="1"/>
      <w:numFmt w:val="decimal"/>
      <w:lvlText w:val="%7"/>
      <w:lvlJc w:val="left"/>
      <w:pPr>
        <w:ind w:left="46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B1E41FA6">
      <w:start w:val="1"/>
      <w:numFmt w:val="lowerLetter"/>
      <w:lvlText w:val="%8"/>
      <w:lvlJc w:val="left"/>
      <w:pPr>
        <w:ind w:left="54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9B7E99C2">
      <w:start w:val="1"/>
      <w:numFmt w:val="lowerRoman"/>
      <w:lvlText w:val="%9"/>
      <w:lvlJc w:val="left"/>
      <w:pPr>
        <w:ind w:left="61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 w15:restartNumberingAfterBreak="0">
    <w:nsid w:val="2C336C55"/>
    <w:multiLevelType w:val="hybridMultilevel"/>
    <w:tmpl w:val="A2228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E61EED"/>
    <w:multiLevelType w:val="hybridMultilevel"/>
    <w:tmpl w:val="768C4FD8"/>
    <w:lvl w:ilvl="0" w:tplc="B3BA74F6">
      <w:start w:val="1"/>
      <w:numFmt w:val="decimal"/>
      <w:lvlText w:val="%1."/>
      <w:lvlJc w:val="left"/>
      <w:pPr>
        <w:ind w:left="487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7E946BC8">
      <w:start w:val="1"/>
      <w:numFmt w:val="decimal"/>
      <w:lvlText w:val="%2)"/>
      <w:lvlJc w:val="left"/>
      <w:pPr>
        <w:ind w:left="929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3168B268">
      <w:start w:val="1"/>
      <w:numFmt w:val="lowerRoman"/>
      <w:lvlText w:val="%3"/>
      <w:lvlJc w:val="left"/>
      <w:pPr>
        <w:ind w:left="150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AE4A00F8">
      <w:start w:val="1"/>
      <w:numFmt w:val="decimal"/>
      <w:lvlText w:val="%4"/>
      <w:lvlJc w:val="left"/>
      <w:pPr>
        <w:ind w:left="222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7A7AF67A">
      <w:start w:val="1"/>
      <w:numFmt w:val="lowerLetter"/>
      <w:lvlText w:val="%5"/>
      <w:lvlJc w:val="left"/>
      <w:pPr>
        <w:ind w:left="294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5026133A">
      <w:start w:val="1"/>
      <w:numFmt w:val="lowerRoman"/>
      <w:lvlText w:val="%6"/>
      <w:lvlJc w:val="left"/>
      <w:pPr>
        <w:ind w:left="366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F11683D6">
      <w:start w:val="1"/>
      <w:numFmt w:val="decimal"/>
      <w:lvlText w:val="%7"/>
      <w:lvlJc w:val="left"/>
      <w:pPr>
        <w:ind w:left="438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0FD6CB2E">
      <w:start w:val="1"/>
      <w:numFmt w:val="lowerLetter"/>
      <w:lvlText w:val="%8"/>
      <w:lvlJc w:val="left"/>
      <w:pPr>
        <w:ind w:left="510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3BE8A0FE">
      <w:start w:val="1"/>
      <w:numFmt w:val="lowerRoman"/>
      <w:lvlText w:val="%9"/>
      <w:lvlJc w:val="left"/>
      <w:pPr>
        <w:ind w:left="582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 w15:restartNumberingAfterBreak="0">
    <w:nsid w:val="32436B91"/>
    <w:multiLevelType w:val="hybridMultilevel"/>
    <w:tmpl w:val="EBD269FA"/>
    <w:lvl w:ilvl="0" w:tplc="322AF284">
      <w:start w:val="1"/>
      <w:numFmt w:val="decimal"/>
      <w:lvlText w:val="%1."/>
      <w:lvlJc w:val="left"/>
      <w:pPr>
        <w:ind w:left="487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791C8770">
      <w:start w:val="1"/>
      <w:numFmt w:val="lowerLetter"/>
      <w:lvlText w:val="%2"/>
      <w:lvlJc w:val="left"/>
      <w:pPr>
        <w:ind w:left="10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50DA1CD6">
      <w:start w:val="1"/>
      <w:numFmt w:val="lowerRoman"/>
      <w:lvlText w:val="%3"/>
      <w:lvlJc w:val="left"/>
      <w:pPr>
        <w:ind w:left="18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8F1250E4">
      <w:start w:val="1"/>
      <w:numFmt w:val="decimal"/>
      <w:lvlText w:val="%4"/>
      <w:lvlJc w:val="left"/>
      <w:pPr>
        <w:ind w:left="25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BE240BAE">
      <w:start w:val="1"/>
      <w:numFmt w:val="lowerLetter"/>
      <w:lvlText w:val="%5"/>
      <w:lvlJc w:val="left"/>
      <w:pPr>
        <w:ind w:left="32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4E7A0A96">
      <w:start w:val="1"/>
      <w:numFmt w:val="lowerRoman"/>
      <w:lvlText w:val="%6"/>
      <w:lvlJc w:val="left"/>
      <w:pPr>
        <w:ind w:left="39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62A24ADA">
      <w:start w:val="1"/>
      <w:numFmt w:val="decimal"/>
      <w:lvlText w:val="%7"/>
      <w:lvlJc w:val="left"/>
      <w:pPr>
        <w:ind w:left="46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DE4A76D4">
      <w:start w:val="1"/>
      <w:numFmt w:val="lowerLetter"/>
      <w:lvlText w:val="%8"/>
      <w:lvlJc w:val="left"/>
      <w:pPr>
        <w:ind w:left="54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48FAF76C">
      <w:start w:val="1"/>
      <w:numFmt w:val="lowerRoman"/>
      <w:lvlText w:val="%9"/>
      <w:lvlJc w:val="left"/>
      <w:pPr>
        <w:ind w:left="61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9" w15:restartNumberingAfterBreak="0">
    <w:nsid w:val="3782375E"/>
    <w:multiLevelType w:val="hybridMultilevel"/>
    <w:tmpl w:val="78EEA6EE"/>
    <w:lvl w:ilvl="0" w:tplc="842C2444">
      <w:start w:val="1"/>
      <w:numFmt w:val="decimal"/>
      <w:lvlText w:val="%1."/>
      <w:lvlJc w:val="left"/>
      <w:pPr>
        <w:ind w:left="410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C50E36CA">
      <w:start w:val="1"/>
      <w:numFmt w:val="lowerLetter"/>
      <w:lvlText w:val="%2"/>
      <w:lvlJc w:val="left"/>
      <w:pPr>
        <w:ind w:left="10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4F76D0C6">
      <w:start w:val="1"/>
      <w:numFmt w:val="lowerRoman"/>
      <w:lvlText w:val="%3"/>
      <w:lvlJc w:val="left"/>
      <w:pPr>
        <w:ind w:left="18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C338B0B2">
      <w:start w:val="1"/>
      <w:numFmt w:val="decimal"/>
      <w:lvlText w:val="%4"/>
      <w:lvlJc w:val="left"/>
      <w:pPr>
        <w:ind w:left="25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124CD3C">
      <w:start w:val="1"/>
      <w:numFmt w:val="lowerLetter"/>
      <w:lvlText w:val="%5"/>
      <w:lvlJc w:val="left"/>
      <w:pPr>
        <w:ind w:left="32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152ED180">
      <w:start w:val="1"/>
      <w:numFmt w:val="lowerRoman"/>
      <w:lvlText w:val="%6"/>
      <w:lvlJc w:val="left"/>
      <w:pPr>
        <w:ind w:left="39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BE1CAC52">
      <w:start w:val="1"/>
      <w:numFmt w:val="decimal"/>
      <w:lvlText w:val="%7"/>
      <w:lvlJc w:val="left"/>
      <w:pPr>
        <w:ind w:left="46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6E6EEF82">
      <w:start w:val="1"/>
      <w:numFmt w:val="lowerLetter"/>
      <w:lvlText w:val="%8"/>
      <w:lvlJc w:val="left"/>
      <w:pPr>
        <w:ind w:left="54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FC40B47A">
      <w:start w:val="1"/>
      <w:numFmt w:val="lowerRoman"/>
      <w:lvlText w:val="%9"/>
      <w:lvlJc w:val="left"/>
      <w:pPr>
        <w:ind w:left="61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0" w15:restartNumberingAfterBreak="0">
    <w:nsid w:val="45F62834"/>
    <w:multiLevelType w:val="hybridMultilevel"/>
    <w:tmpl w:val="3976E1F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7247857"/>
    <w:multiLevelType w:val="hybridMultilevel"/>
    <w:tmpl w:val="E27417B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4B9C5B9D"/>
    <w:multiLevelType w:val="hybridMultilevel"/>
    <w:tmpl w:val="A6406D16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4EFA1364"/>
    <w:multiLevelType w:val="hybridMultilevel"/>
    <w:tmpl w:val="7E0654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AA3BBE"/>
    <w:multiLevelType w:val="hybridMultilevel"/>
    <w:tmpl w:val="75A258C6"/>
    <w:lvl w:ilvl="0" w:tplc="1C8A1D5E">
      <w:start w:val="1"/>
      <w:numFmt w:val="decimal"/>
      <w:lvlText w:val="%1."/>
      <w:lvlJc w:val="left"/>
      <w:pPr>
        <w:ind w:left="487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545E2272">
      <w:start w:val="1"/>
      <w:numFmt w:val="lowerLetter"/>
      <w:lvlText w:val="%2"/>
      <w:lvlJc w:val="left"/>
      <w:pPr>
        <w:ind w:left="10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EA0EA76E">
      <w:start w:val="1"/>
      <w:numFmt w:val="lowerRoman"/>
      <w:lvlText w:val="%3"/>
      <w:lvlJc w:val="left"/>
      <w:pPr>
        <w:ind w:left="18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C7C2DC80">
      <w:start w:val="1"/>
      <w:numFmt w:val="decimal"/>
      <w:lvlText w:val="%4"/>
      <w:lvlJc w:val="left"/>
      <w:pPr>
        <w:ind w:left="25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C7D60EC2">
      <w:start w:val="1"/>
      <w:numFmt w:val="lowerLetter"/>
      <w:lvlText w:val="%5"/>
      <w:lvlJc w:val="left"/>
      <w:pPr>
        <w:ind w:left="32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650B9BA">
      <w:start w:val="1"/>
      <w:numFmt w:val="lowerRoman"/>
      <w:lvlText w:val="%6"/>
      <w:lvlJc w:val="left"/>
      <w:pPr>
        <w:ind w:left="39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C7709E2E">
      <w:start w:val="1"/>
      <w:numFmt w:val="decimal"/>
      <w:lvlText w:val="%7"/>
      <w:lvlJc w:val="left"/>
      <w:pPr>
        <w:ind w:left="46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B6102A30">
      <w:start w:val="1"/>
      <w:numFmt w:val="lowerLetter"/>
      <w:lvlText w:val="%8"/>
      <w:lvlJc w:val="left"/>
      <w:pPr>
        <w:ind w:left="54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D5E2DBBC">
      <w:start w:val="1"/>
      <w:numFmt w:val="lowerRoman"/>
      <w:lvlText w:val="%9"/>
      <w:lvlJc w:val="left"/>
      <w:pPr>
        <w:ind w:left="61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5" w15:restartNumberingAfterBreak="0">
    <w:nsid w:val="57535B03"/>
    <w:multiLevelType w:val="hybridMultilevel"/>
    <w:tmpl w:val="9C38AA7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59C34696"/>
    <w:multiLevelType w:val="hybridMultilevel"/>
    <w:tmpl w:val="6942799C"/>
    <w:lvl w:ilvl="0" w:tplc="D3CE05A0">
      <w:start w:val="1"/>
      <w:numFmt w:val="decimal"/>
      <w:lvlText w:val="%1)"/>
      <w:lvlJc w:val="left"/>
      <w:pPr>
        <w:ind w:left="85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9C27962">
      <w:start w:val="1"/>
      <w:numFmt w:val="lowerLetter"/>
      <w:lvlText w:val="%2"/>
      <w:lvlJc w:val="left"/>
      <w:pPr>
        <w:ind w:left="138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4978DD50">
      <w:start w:val="1"/>
      <w:numFmt w:val="lowerRoman"/>
      <w:lvlText w:val="%3"/>
      <w:lvlJc w:val="left"/>
      <w:pPr>
        <w:ind w:left="210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C59EB6E6">
      <w:start w:val="1"/>
      <w:numFmt w:val="decimal"/>
      <w:lvlText w:val="%4"/>
      <w:lvlJc w:val="left"/>
      <w:pPr>
        <w:ind w:left="282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39E0C174">
      <w:start w:val="1"/>
      <w:numFmt w:val="lowerLetter"/>
      <w:lvlText w:val="%5"/>
      <w:lvlJc w:val="left"/>
      <w:pPr>
        <w:ind w:left="354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1C5E89EA">
      <w:start w:val="1"/>
      <w:numFmt w:val="lowerRoman"/>
      <w:lvlText w:val="%6"/>
      <w:lvlJc w:val="left"/>
      <w:pPr>
        <w:ind w:left="426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7B8403D8">
      <w:start w:val="1"/>
      <w:numFmt w:val="decimal"/>
      <w:lvlText w:val="%7"/>
      <w:lvlJc w:val="left"/>
      <w:pPr>
        <w:ind w:left="498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B2A4F016">
      <w:start w:val="1"/>
      <w:numFmt w:val="lowerLetter"/>
      <w:lvlText w:val="%8"/>
      <w:lvlJc w:val="left"/>
      <w:pPr>
        <w:ind w:left="570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31B44F8C">
      <w:start w:val="1"/>
      <w:numFmt w:val="lowerRoman"/>
      <w:lvlText w:val="%9"/>
      <w:lvlJc w:val="left"/>
      <w:pPr>
        <w:ind w:left="642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7" w15:restartNumberingAfterBreak="0">
    <w:nsid w:val="60961ABB"/>
    <w:multiLevelType w:val="hybridMultilevel"/>
    <w:tmpl w:val="95EE77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3954DA"/>
    <w:multiLevelType w:val="hybridMultilevel"/>
    <w:tmpl w:val="F43641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451B01"/>
    <w:multiLevelType w:val="hybridMultilevel"/>
    <w:tmpl w:val="AD2AAA10"/>
    <w:lvl w:ilvl="0" w:tplc="A5BE0162">
      <w:start w:val="1"/>
      <w:numFmt w:val="decimal"/>
      <w:lvlText w:val="%1."/>
      <w:lvlJc w:val="left"/>
      <w:pPr>
        <w:ind w:left="487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1C16F416">
      <w:start w:val="1"/>
      <w:numFmt w:val="lowerLetter"/>
      <w:lvlText w:val="%2"/>
      <w:lvlJc w:val="left"/>
      <w:pPr>
        <w:ind w:left="10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5E26788">
      <w:start w:val="1"/>
      <w:numFmt w:val="lowerRoman"/>
      <w:lvlText w:val="%3"/>
      <w:lvlJc w:val="left"/>
      <w:pPr>
        <w:ind w:left="18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2FAC219E">
      <w:start w:val="1"/>
      <w:numFmt w:val="decimal"/>
      <w:lvlText w:val="%4"/>
      <w:lvlJc w:val="left"/>
      <w:pPr>
        <w:ind w:left="25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FB98AB5E">
      <w:start w:val="1"/>
      <w:numFmt w:val="lowerLetter"/>
      <w:lvlText w:val="%5"/>
      <w:lvlJc w:val="left"/>
      <w:pPr>
        <w:ind w:left="32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E9C1692">
      <w:start w:val="1"/>
      <w:numFmt w:val="lowerRoman"/>
      <w:lvlText w:val="%6"/>
      <w:lvlJc w:val="left"/>
      <w:pPr>
        <w:ind w:left="39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5BCE425A">
      <w:start w:val="1"/>
      <w:numFmt w:val="decimal"/>
      <w:lvlText w:val="%7"/>
      <w:lvlJc w:val="left"/>
      <w:pPr>
        <w:ind w:left="46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D71015D4">
      <w:start w:val="1"/>
      <w:numFmt w:val="lowerLetter"/>
      <w:lvlText w:val="%8"/>
      <w:lvlJc w:val="left"/>
      <w:pPr>
        <w:ind w:left="54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DCC89A9C">
      <w:start w:val="1"/>
      <w:numFmt w:val="lowerRoman"/>
      <w:lvlText w:val="%9"/>
      <w:lvlJc w:val="left"/>
      <w:pPr>
        <w:ind w:left="61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0" w15:restartNumberingAfterBreak="0">
    <w:nsid w:val="63B26208"/>
    <w:multiLevelType w:val="hybridMultilevel"/>
    <w:tmpl w:val="9236AA1E"/>
    <w:lvl w:ilvl="0" w:tplc="C8BA36A2">
      <w:start w:val="1"/>
      <w:numFmt w:val="decimal"/>
      <w:lvlText w:val="%1."/>
      <w:lvlJc w:val="left"/>
      <w:pPr>
        <w:ind w:left="484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EDB627F6">
      <w:start w:val="1"/>
      <w:numFmt w:val="decimal"/>
      <w:lvlText w:val="%2)"/>
      <w:lvlJc w:val="left"/>
      <w:pPr>
        <w:ind w:left="994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0262DFB0">
      <w:start w:val="1"/>
      <w:numFmt w:val="lowerRoman"/>
      <w:lvlText w:val="%3"/>
      <w:lvlJc w:val="left"/>
      <w:pPr>
        <w:ind w:left="151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04547DCE">
      <w:start w:val="1"/>
      <w:numFmt w:val="decimal"/>
      <w:lvlText w:val="%4"/>
      <w:lvlJc w:val="left"/>
      <w:pPr>
        <w:ind w:left="223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E2A44B68">
      <w:start w:val="1"/>
      <w:numFmt w:val="lowerLetter"/>
      <w:lvlText w:val="%5"/>
      <w:lvlJc w:val="left"/>
      <w:pPr>
        <w:ind w:left="295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510ED886">
      <w:start w:val="1"/>
      <w:numFmt w:val="lowerRoman"/>
      <w:lvlText w:val="%6"/>
      <w:lvlJc w:val="left"/>
      <w:pPr>
        <w:ind w:left="367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3C68D68A">
      <w:start w:val="1"/>
      <w:numFmt w:val="decimal"/>
      <w:lvlText w:val="%7"/>
      <w:lvlJc w:val="left"/>
      <w:pPr>
        <w:ind w:left="439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FB1ADADC">
      <w:start w:val="1"/>
      <w:numFmt w:val="lowerLetter"/>
      <w:lvlText w:val="%8"/>
      <w:lvlJc w:val="left"/>
      <w:pPr>
        <w:ind w:left="511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D6864AE6">
      <w:start w:val="1"/>
      <w:numFmt w:val="lowerRoman"/>
      <w:lvlText w:val="%9"/>
      <w:lvlJc w:val="left"/>
      <w:pPr>
        <w:ind w:left="583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1" w15:restartNumberingAfterBreak="0">
    <w:nsid w:val="647814E7"/>
    <w:multiLevelType w:val="hybridMultilevel"/>
    <w:tmpl w:val="13888F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3CA9C04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3A3E1A"/>
    <w:multiLevelType w:val="hybridMultilevel"/>
    <w:tmpl w:val="D5FCC61E"/>
    <w:lvl w:ilvl="0" w:tplc="E11EC922">
      <w:start w:val="1"/>
      <w:numFmt w:val="decimal"/>
      <w:lvlText w:val="%1."/>
      <w:lvlJc w:val="left"/>
      <w:pPr>
        <w:ind w:left="410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1742C800">
      <w:start w:val="1"/>
      <w:numFmt w:val="decimal"/>
      <w:lvlText w:val="%2)"/>
      <w:lvlJc w:val="left"/>
      <w:pPr>
        <w:ind w:left="785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D366706A">
      <w:start w:val="1"/>
      <w:numFmt w:val="lowerRoman"/>
      <w:lvlText w:val="%3"/>
      <w:lvlJc w:val="left"/>
      <w:pPr>
        <w:ind w:left="136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FCE80AC8">
      <w:start w:val="1"/>
      <w:numFmt w:val="decimal"/>
      <w:lvlText w:val="%4"/>
      <w:lvlJc w:val="left"/>
      <w:pPr>
        <w:ind w:left="208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0FCEA4E6">
      <w:start w:val="1"/>
      <w:numFmt w:val="lowerLetter"/>
      <w:lvlText w:val="%5"/>
      <w:lvlJc w:val="left"/>
      <w:pPr>
        <w:ind w:left="280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75C0E0AC">
      <w:start w:val="1"/>
      <w:numFmt w:val="lowerRoman"/>
      <w:lvlText w:val="%6"/>
      <w:lvlJc w:val="left"/>
      <w:pPr>
        <w:ind w:left="352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DD80242E">
      <w:start w:val="1"/>
      <w:numFmt w:val="decimal"/>
      <w:lvlText w:val="%7"/>
      <w:lvlJc w:val="left"/>
      <w:pPr>
        <w:ind w:left="424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4598305C">
      <w:start w:val="1"/>
      <w:numFmt w:val="lowerLetter"/>
      <w:lvlText w:val="%8"/>
      <w:lvlJc w:val="left"/>
      <w:pPr>
        <w:ind w:left="496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B052EC0E">
      <w:start w:val="1"/>
      <w:numFmt w:val="lowerRoman"/>
      <w:lvlText w:val="%9"/>
      <w:lvlJc w:val="left"/>
      <w:pPr>
        <w:ind w:left="568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3" w15:restartNumberingAfterBreak="0">
    <w:nsid w:val="6A614651"/>
    <w:multiLevelType w:val="hybridMultilevel"/>
    <w:tmpl w:val="7292E0AC"/>
    <w:lvl w:ilvl="0" w:tplc="3300EA06">
      <w:start w:val="1"/>
      <w:numFmt w:val="decimal"/>
      <w:lvlText w:val="%1"/>
      <w:lvlJc w:val="left"/>
      <w:pPr>
        <w:ind w:left="3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83B41B82">
      <w:start w:val="1"/>
      <w:numFmt w:val="lowerLetter"/>
      <w:lvlText w:val="%2"/>
      <w:lvlJc w:val="left"/>
      <w:pPr>
        <w:ind w:left="649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AC6882AA">
      <w:start w:val="1"/>
      <w:numFmt w:val="decimal"/>
      <w:lvlRestart w:val="0"/>
      <w:lvlText w:val="%3)"/>
      <w:lvlJc w:val="left"/>
      <w:pPr>
        <w:ind w:left="850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732CB9DE">
      <w:start w:val="1"/>
      <w:numFmt w:val="decimal"/>
      <w:lvlText w:val="%4"/>
      <w:lvlJc w:val="left"/>
      <w:pPr>
        <w:ind w:left="165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836F5B4">
      <w:start w:val="1"/>
      <w:numFmt w:val="lowerLetter"/>
      <w:lvlText w:val="%5"/>
      <w:lvlJc w:val="left"/>
      <w:pPr>
        <w:ind w:left="237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C1FA32A8">
      <w:start w:val="1"/>
      <w:numFmt w:val="lowerRoman"/>
      <w:lvlText w:val="%6"/>
      <w:lvlJc w:val="left"/>
      <w:pPr>
        <w:ind w:left="309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BEC4D8E8">
      <w:start w:val="1"/>
      <w:numFmt w:val="decimal"/>
      <w:lvlText w:val="%7"/>
      <w:lvlJc w:val="left"/>
      <w:pPr>
        <w:ind w:left="381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ED6A87B0">
      <w:start w:val="1"/>
      <w:numFmt w:val="lowerLetter"/>
      <w:lvlText w:val="%8"/>
      <w:lvlJc w:val="left"/>
      <w:pPr>
        <w:ind w:left="453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F3ACA28A">
      <w:start w:val="1"/>
      <w:numFmt w:val="lowerRoman"/>
      <w:lvlText w:val="%9"/>
      <w:lvlJc w:val="left"/>
      <w:pPr>
        <w:ind w:left="525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4" w15:restartNumberingAfterBreak="0">
    <w:nsid w:val="6CE974F4"/>
    <w:multiLevelType w:val="hybridMultilevel"/>
    <w:tmpl w:val="66949194"/>
    <w:lvl w:ilvl="0" w:tplc="BC3A8BF2">
      <w:start w:val="1"/>
      <w:numFmt w:val="lowerLetter"/>
      <w:lvlText w:val="%1)"/>
      <w:lvlJc w:val="left"/>
      <w:pPr>
        <w:ind w:left="847" w:hanging="360"/>
      </w:pPr>
    </w:lvl>
    <w:lvl w:ilvl="1" w:tplc="04150019">
      <w:start w:val="1"/>
      <w:numFmt w:val="lowerLetter"/>
      <w:lvlText w:val="%2."/>
      <w:lvlJc w:val="left"/>
      <w:pPr>
        <w:ind w:left="1567" w:hanging="360"/>
      </w:pPr>
    </w:lvl>
    <w:lvl w:ilvl="2" w:tplc="0415001B">
      <w:start w:val="1"/>
      <w:numFmt w:val="lowerRoman"/>
      <w:lvlText w:val="%3."/>
      <w:lvlJc w:val="right"/>
      <w:pPr>
        <w:ind w:left="2287" w:hanging="180"/>
      </w:pPr>
    </w:lvl>
    <w:lvl w:ilvl="3" w:tplc="0415000F">
      <w:start w:val="1"/>
      <w:numFmt w:val="decimal"/>
      <w:lvlText w:val="%4."/>
      <w:lvlJc w:val="left"/>
      <w:pPr>
        <w:ind w:left="3007" w:hanging="360"/>
      </w:pPr>
    </w:lvl>
    <w:lvl w:ilvl="4" w:tplc="04150019">
      <w:start w:val="1"/>
      <w:numFmt w:val="lowerLetter"/>
      <w:lvlText w:val="%5."/>
      <w:lvlJc w:val="left"/>
      <w:pPr>
        <w:ind w:left="3727" w:hanging="360"/>
      </w:pPr>
    </w:lvl>
    <w:lvl w:ilvl="5" w:tplc="0415001B">
      <w:start w:val="1"/>
      <w:numFmt w:val="lowerRoman"/>
      <w:lvlText w:val="%6."/>
      <w:lvlJc w:val="right"/>
      <w:pPr>
        <w:ind w:left="4447" w:hanging="180"/>
      </w:pPr>
    </w:lvl>
    <w:lvl w:ilvl="6" w:tplc="0415000F">
      <w:start w:val="1"/>
      <w:numFmt w:val="decimal"/>
      <w:lvlText w:val="%7."/>
      <w:lvlJc w:val="left"/>
      <w:pPr>
        <w:ind w:left="5167" w:hanging="360"/>
      </w:pPr>
    </w:lvl>
    <w:lvl w:ilvl="7" w:tplc="04150019">
      <w:start w:val="1"/>
      <w:numFmt w:val="lowerLetter"/>
      <w:lvlText w:val="%8."/>
      <w:lvlJc w:val="left"/>
      <w:pPr>
        <w:ind w:left="5887" w:hanging="360"/>
      </w:pPr>
    </w:lvl>
    <w:lvl w:ilvl="8" w:tplc="0415001B">
      <w:start w:val="1"/>
      <w:numFmt w:val="lowerRoman"/>
      <w:lvlText w:val="%9."/>
      <w:lvlJc w:val="right"/>
      <w:pPr>
        <w:ind w:left="6607" w:hanging="180"/>
      </w:pPr>
    </w:lvl>
  </w:abstractNum>
  <w:abstractNum w:abstractNumId="25" w15:restartNumberingAfterBreak="0">
    <w:nsid w:val="6E241C10"/>
    <w:multiLevelType w:val="hybridMultilevel"/>
    <w:tmpl w:val="C04A6E4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6E8531F0"/>
    <w:multiLevelType w:val="hybridMultilevel"/>
    <w:tmpl w:val="1012C8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32C052BE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1650FCA"/>
    <w:multiLevelType w:val="hybridMultilevel"/>
    <w:tmpl w:val="D6BC9504"/>
    <w:lvl w:ilvl="0" w:tplc="0415000F">
      <w:start w:val="1"/>
      <w:numFmt w:val="decimal"/>
      <w:lvlText w:val="%1."/>
      <w:lvlJc w:val="left"/>
      <w:pPr>
        <w:ind w:left="554" w:firstLine="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5AC49E3A">
      <w:start w:val="1"/>
      <w:numFmt w:val="lowerLetter"/>
      <w:lvlText w:val="%2"/>
      <w:lvlJc w:val="left"/>
      <w:pPr>
        <w:ind w:left="10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C608AB04">
      <w:start w:val="1"/>
      <w:numFmt w:val="lowerRoman"/>
      <w:lvlText w:val="%3"/>
      <w:lvlJc w:val="left"/>
      <w:pPr>
        <w:ind w:left="18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543C0A34">
      <w:start w:val="1"/>
      <w:numFmt w:val="decimal"/>
      <w:lvlText w:val="%4"/>
      <w:lvlJc w:val="left"/>
      <w:pPr>
        <w:ind w:left="25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C426990C">
      <w:start w:val="1"/>
      <w:numFmt w:val="lowerLetter"/>
      <w:lvlText w:val="%5"/>
      <w:lvlJc w:val="left"/>
      <w:pPr>
        <w:ind w:left="32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DE501E48">
      <w:start w:val="1"/>
      <w:numFmt w:val="lowerRoman"/>
      <w:lvlText w:val="%6"/>
      <w:lvlJc w:val="left"/>
      <w:pPr>
        <w:ind w:left="39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3378E854">
      <w:start w:val="1"/>
      <w:numFmt w:val="decimal"/>
      <w:lvlText w:val="%7"/>
      <w:lvlJc w:val="left"/>
      <w:pPr>
        <w:ind w:left="46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639A6C96">
      <w:start w:val="1"/>
      <w:numFmt w:val="lowerLetter"/>
      <w:lvlText w:val="%8"/>
      <w:lvlJc w:val="left"/>
      <w:pPr>
        <w:ind w:left="54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3EC2F832">
      <w:start w:val="1"/>
      <w:numFmt w:val="lowerRoman"/>
      <w:lvlText w:val="%9"/>
      <w:lvlJc w:val="left"/>
      <w:pPr>
        <w:ind w:left="61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8" w15:restartNumberingAfterBreak="0">
    <w:nsid w:val="75F631CD"/>
    <w:multiLevelType w:val="hybridMultilevel"/>
    <w:tmpl w:val="B4E40D5A"/>
    <w:lvl w:ilvl="0" w:tplc="CC0A339E">
      <w:start w:val="1"/>
      <w:numFmt w:val="decimal"/>
      <w:lvlText w:val="%1."/>
      <w:lvlJc w:val="left"/>
      <w:pPr>
        <w:ind w:left="551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A00ECC0E">
      <w:start w:val="1"/>
      <w:numFmt w:val="decimal"/>
      <w:lvlText w:val="%2)"/>
      <w:lvlJc w:val="left"/>
      <w:pPr>
        <w:ind w:left="785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37EA594A">
      <w:start w:val="1"/>
      <w:numFmt w:val="lowerRoman"/>
      <w:lvlText w:val="%3"/>
      <w:lvlJc w:val="left"/>
      <w:pPr>
        <w:ind w:left="151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BEFA0DA4">
      <w:start w:val="1"/>
      <w:numFmt w:val="decimal"/>
      <w:lvlText w:val="%4"/>
      <w:lvlJc w:val="left"/>
      <w:pPr>
        <w:ind w:left="223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980A30D6">
      <w:start w:val="1"/>
      <w:numFmt w:val="lowerLetter"/>
      <w:lvlText w:val="%5"/>
      <w:lvlJc w:val="left"/>
      <w:pPr>
        <w:ind w:left="295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F998D6CE">
      <w:start w:val="1"/>
      <w:numFmt w:val="lowerRoman"/>
      <w:lvlText w:val="%6"/>
      <w:lvlJc w:val="left"/>
      <w:pPr>
        <w:ind w:left="367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593E3C6E">
      <w:start w:val="1"/>
      <w:numFmt w:val="decimal"/>
      <w:lvlText w:val="%7"/>
      <w:lvlJc w:val="left"/>
      <w:pPr>
        <w:ind w:left="439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B4E8D1F6">
      <w:start w:val="1"/>
      <w:numFmt w:val="lowerLetter"/>
      <w:lvlText w:val="%8"/>
      <w:lvlJc w:val="left"/>
      <w:pPr>
        <w:ind w:left="511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7F1A6F9A">
      <w:start w:val="1"/>
      <w:numFmt w:val="lowerRoman"/>
      <w:lvlText w:val="%9"/>
      <w:lvlJc w:val="left"/>
      <w:pPr>
        <w:ind w:left="583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9" w15:restartNumberingAfterBreak="0">
    <w:nsid w:val="76F578B7"/>
    <w:multiLevelType w:val="hybridMultilevel"/>
    <w:tmpl w:val="3B045FCC"/>
    <w:lvl w:ilvl="0" w:tplc="B2FACD52">
      <w:start w:val="1"/>
      <w:numFmt w:val="decimal"/>
      <w:lvlText w:val="%1."/>
      <w:lvlJc w:val="left"/>
      <w:pPr>
        <w:ind w:left="410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D14E5E3A">
      <w:start w:val="1"/>
      <w:numFmt w:val="decimal"/>
      <w:lvlText w:val="%2)"/>
      <w:lvlJc w:val="left"/>
      <w:pPr>
        <w:ind w:left="708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D21ABA66">
      <w:start w:val="1"/>
      <w:numFmt w:val="lowerRoman"/>
      <w:lvlText w:val="%3"/>
      <w:lvlJc w:val="left"/>
      <w:pPr>
        <w:ind w:left="136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62D4FDDC">
      <w:start w:val="1"/>
      <w:numFmt w:val="decimal"/>
      <w:lvlText w:val="%4"/>
      <w:lvlJc w:val="left"/>
      <w:pPr>
        <w:ind w:left="208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86609894">
      <w:start w:val="1"/>
      <w:numFmt w:val="lowerLetter"/>
      <w:lvlText w:val="%5"/>
      <w:lvlJc w:val="left"/>
      <w:pPr>
        <w:ind w:left="280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CEF8A4D4">
      <w:start w:val="1"/>
      <w:numFmt w:val="lowerRoman"/>
      <w:lvlText w:val="%6"/>
      <w:lvlJc w:val="left"/>
      <w:pPr>
        <w:ind w:left="352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DCE03D18">
      <w:start w:val="1"/>
      <w:numFmt w:val="decimal"/>
      <w:lvlText w:val="%7"/>
      <w:lvlJc w:val="left"/>
      <w:pPr>
        <w:ind w:left="424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49302FAE">
      <w:start w:val="1"/>
      <w:numFmt w:val="lowerLetter"/>
      <w:lvlText w:val="%8"/>
      <w:lvlJc w:val="left"/>
      <w:pPr>
        <w:ind w:left="496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9E6075BA">
      <w:start w:val="1"/>
      <w:numFmt w:val="lowerRoman"/>
      <w:lvlText w:val="%9"/>
      <w:lvlJc w:val="left"/>
      <w:pPr>
        <w:ind w:left="568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0" w15:restartNumberingAfterBreak="0">
    <w:nsid w:val="781D4407"/>
    <w:multiLevelType w:val="hybridMultilevel"/>
    <w:tmpl w:val="2B3A972E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7CD84668"/>
    <w:multiLevelType w:val="hybridMultilevel"/>
    <w:tmpl w:val="AE826682"/>
    <w:lvl w:ilvl="0" w:tplc="853E28F6">
      <w:start w:val="1"/>
      <w:numFmt w:val="decimal"/>
      <w:lvlText w:val="%1."/>
      <w:lvlJc w:val="left"/>
      <w:pPr>
        <w:ind w:left="410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C242000">
      <w:start w:val="1"/>
      <w:numFmt w:val="decimal"/>
      <w:lvlText w:val="%2)"/>
      <w:lvlJc w:val="left"/>
      <w:pPr>
        <w:ind w:left="929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CCC4410">
      <w:start w:val="1"/>
      <w:numFmt w:val="lowerRoman"/>
      <w:lvlText w:val="%3"/>
      <w:lvlJc w:val="left"/>
      <w:pPr>
        <w:ind w:left="136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6AA8115C">
      <w:start w:val="1"/>
      <w:numFmt w:val="decimal"/>
      <w:lvlText w:val="%4"/>
      <w:lvlJc w:val="left"/>
      <w:pPr>
        <w:ind w:left="208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68D08B40">
      <w:start w:val="1"/>
      <w:numFmt w:val="lowerLetter"/>
      <w:lvlText w:val="%5"/>
      <w:lvlJc w:val="left"/>
      <w:pPr>
        <w:ind w:left="280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924AB76A">
      <w:start w:val="1"/>
      <w:numFmt w:val="lowerRoman"/>
      <w:lvlText w:val="%6"/>
      <w:lvlJc w:val="left"/>
      <w:pPr>
        <w:ind w:left="352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E6BAFC7E">
      <w:start w:val="1"/>
      <w:numFmt w:val="decimal"/>
      <w:lvlText w:val="%7"/>
      <w:lvlJc w:val="left"/>
      <w:pPr>
        <w:ind w:left="424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03D0B164">
      <w:start w:val="1"/>
      <w:numFmt w:val="lowerLetter"/>
      <w:lvlText w:val="%8"/>
      <w:lvlJc w:val="left"/>
      <w:pPr>
        <w:ind w:left="496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D4EC1D24">
      <w:start w:val="1"/>
      <w:numFmt w:val="lowerRoman"/>
      <w:lvlText w:val="%9"/>
      <w:lvlJc w:val="left"/>
      <w:pPr>
        <w:ind w:left="568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25"/>
  </w:num>
  <w:num w:numId="25">
    <w:abstractNumId w:val="18"/>
  </w:num>
  <w:num w:numId="26">
    <w:abstractNumId w:val="15"/>
  </w:num>
  <w:num w:numId="27">
    <w:abstractNumId w:val="11"/>
  </w:num>
  <w:num w:numId="28">
    <w:abstractNumId w:val="30"/>
  </w:num>
  <w:num w:numId="29">
    <w:abstractNumId w:val="0"/>
  </w:num>
  <w:num w:numId="30">
    <w:abstractNumId w:val="26"/>
  </w:num>
  <w:num w:numId="31">
    <w:abstractNumId w:val="12"/>
  </w:num>
  <w:num w:numId="32">
    <w:abstractNumId w:val="27"/>
  </w:num>
  <w:num w:numId="33">
    <w:abstractNumId w:val="6"/>
  </w:num>
  <w:num w:numId="34">
    <w:abstractNumId w:val="1"/>
  </w:num>
  <w:num w:numId="35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Radzikowski Piotr">
    <w15:presenceInfo w15:providerId="AD" w15:userId="S-1-5-21-2099400483-3488309164-893196089-4936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0CD75F01-1053-4CE6-A633-096E47F3B266}"/>
  </w:docVars>
  <w:rsids>
    <w:rsidRoot w:val="005E4EF3"/>
    <w:rsid w:val="00000A47"/>
    <w:rsid w:val="0000712B"/>
    <w:rsid w:val="00011105"/>
    <w:rsid w:val="000139D3"/>
    <w:rsid w:val="00013F3A"/>
    <w:rsid w:val="00024527"/>
    <w:rsid w:val="00025D5B"/>
    <w:rsid w:val="000271EE"/>
    <w:rsid w:val="00046751"/>
    <w:rsid w:val="00046879"/>
    <w:rsid w:val="000525F3"/>
    <w:rsid w:val="000529C8"/>
    <w:rsid w:val="00057D2A"/>
    <w:rsid w:val="00074854"/>
    <w:rsid w:val="0007536E"/>
    <w:rsid w:val="00076438"/>
    <w:rsid w:val="000878B8"/>
    <w:rsid w:val="00095FDF"/>
    <w:rsid w:val="000972D6"/>
    <w:rsid w:val="000A29C2"/>
    <w:rsid w:val="000A29E2"/>
    <w:rsid w:val="000A5A0B"/>
    <w:rsid w:val="000B2101"/>
    <w:rsid w:val="000B2D97"/>
    <w:rsid w:val="000C00DF"/>
    <w:rsid w:val="000C6558"/>
    <w:rsid w:val="000D1C23"/>
    <w:rsid w:val="000D7C5D"/>
    <w:rsid w:val="000E3832"/>
    <w:rsid w:val="000E51F6"/>
    <w:rsid w:val="000F7A28"/>
    <w:rsid w:val="00100C7F"/>
    <w:rsid w:val="00107191"/>
    <w:rsid w:val="00117DC9"/>
    <w:rsid w:val="001234DF"/>
    <w:rsid w:val="0013019E"/>
    <w:rsid w:val="00134232"/>
    <w:rsid w:val="00143BE4"/>
    <w:rsid w:val="00146DB3"/>
    <w:rsid w:val="00150A8F"/>
    <w:rsid w:val="00150C1C"/>
    <w:rsid w:val="001536AE"/>
    <w:rsid w:val="00155F96"/>
    <w:rsid w:val="001612DD"/>
    <w:rsid w:val="00163190"/>
    <w:rsid w:val="00170D7E"/>
    <w:rsid w:val="0017632A"/>
    <w:rsid w:val="00176E52"/>
    <w:rsid w:val="00184178"/>
    <w:rsid w:val="00194304"/>
    <w:rsid w:val="001A4F96"/>
    <w:rsid w:val="001A6405"/>
    <w:rsid w:val="001B462A"/>
    <w:rsid w:val="001B6395"/>
    <w:rsid w:val="001D0C0B"/>
    <w:rsid w:val="001D2915"/>
    <w:rsid w:val="001D71A0"/>
    <w:rsid w:val="001E4214"/>
    <w:rsid w:val="001F0549"/>
    <w:rsid w:val="001F2197"/>
    <w:rsid w:val="001F3A0C"/>
    <w:rsid w:val="001F46A7"/>
    <w:rsid w:val="001F7AB9"/>
    <w:rsid w:val="001F7CCA"/>
    <w:rsid w:val="00200373"/>
    <w:rsid w:val="00200A1C"/>
    <w:rsid w:val="00200F8D"/>
    <w:rsid w:val="002015D2"/>
    <w:rsid w:val="0020278C"/>
    <w:rsid w:val="002171DC"/>
    <w:rsid w:val="00225F1E"/>
    <w:rsid w:val="00232228"/>
    <w:rsid w:val="002368A6"/>
    <w:rsid w:val="002413E7"/>
    <w:rsid w:val="00241DDF"/>
    <w:rsid w:val="0024211C"/>
    <w:rsid w:val="002449B8"/>
    <w:rsid w:val="002466F5"/>
    <w:rsid w:val="00246956"/>
    <w:rsid w:val="002614A8"/>
    <w:rsid w:val="002722A5"/>
    <w:rsid w:val="00274C31"/>
    <w:rsid w:val="00275DAB"/>
    <w:rsid w:val="00276122"/>
    <w:rsid w:val="00281690"/>
    <w:rsid w:val="00281B09"/>
    <w:rsid w:val="00295987"/>
    <w:rsid w:val="0029630E"/>
    <w:rsid w:val="002D5255"/>
    <w:rsid w:val="002E2380"/>
    <w:rsid w:val="002F0668"/>
    <w:rsid w:val="002F2443"/>
    <w:rsid w:val="00301C32"/>
    <w:rsid w:val="0031351E"/>
    <w:rsid w:val="00320D31"/>
    <w:rsid w:val="0032696C"/>
    <w:rsid w:val="00341A68"/>
    <w:rsid w:val="00342446"/>
    <w:rsid w:val="0034504E"/>
    <w:rsid w:val="00351510"/>
    <w:rsid w:val="00353E04"/>
    <w:rsid w:val="003560F2"/>
    <w:rsid w:val="00360960"/>
    <w:rsid w:val="00361969"/>
    <w:rsid w:val="00374616"/>
    <w:rsid w:val="00375C21"/>
    <w:rsid w:val="00377E1F"/>
    <w:rsid w:val="00381CAF"/>
    <w:rsid w:val="0038788B"/>
    <w:rsid w:val="003B3F8E"/>
    <w:rsid w:val="003B6C11"/>
    <w:rsid w:val="003C17BB"/>
    <w:rsid w:val="003C3A48"/>
    <w:rsid w:val="003D2D48"/>
    <w:rsid w:val="003E19C1"/>
    <w:rsid w:val="003E782A"/>
    <w:rsid w:val="003E7D39"/>
    <w:rsid w:val="003F71DF"/>
    <w:rsid w:val="00404CAF"/>
    <w:rsid w:val="0041066A"/>
    <w:rsid w:val="00410C0B"/>
    <w:rsid w:val="00413575"/>
    <w:rsid w:val="004163D3"/>
    <w:rsid w:val="00416AEB"/>
    <w:rsid w:val="00420073"/>
    <w:rsid w:val="00423158"/>
    <w:rsid w:val="00431E95"/>
    <w:rsid w:val="00432198"/>
    <w:rsid w:val="004401EA"/>
    <w:rsid w:val="00457F49"/>
    <w:rsid w:val="00457FC1"/>
    <w:rsid w:val="0046346D"/>
    <w:rsid w:val="00465CFF"/>
    <w:rsid w:val="0047071F"/>
    <w:rsid w:val="00472D10"/>
    <w:rsid w:val="00473ABD"/>
    <w:rsid w:val="00480452"/>
    <w:rsid w:val="00484D1E"/>
    <w:rsid w:val="00486B50"/>
    <w:rsid w:val="00491E75"/>
    <w:rsid w:val="00495A60"/>
    <w:rsid w:val="004A151F"/>
    <w:rsid w:val="004B5A21"/>
    <w:rsid w:val="004B6170"/>
    <w:rsid w:val="004C5145"/>
    <w:rsid w:val="004D60F7"/>
    <w:rsid w:val="004D7572"/>
    <w:rsid w:val="004E0937"/>
    <w:rsid w:val="004E16F6"/>
    <w:rsid w:val="004E2BCC"/>
    <w:rsid w:val="004E5505"/>
    <w:rsid w:val="004E6E1D"/>
    <w:rsid w:val="004F62CD"/>
    <w:rsid w:val="004F75B2"/>
    <w:rsid w:val="00502A66"/>
    <w:rsid w:val="00507258"/>
    <w:rsid w:val="00507DCF"/>
    <w:rsid w:val="00511E27"/>
    <w:rsid w:val="005248CC"/>
    <w:rsid w:val="005369F6"/>
    <w:rsid w:val="00536B0B"/>
    <w:rsid w:val="00537396"/>
    <w:rsid w:val="005406F5"/>
    <w:rsid w:val="00544F0D"/>
    <w:rsid w:val="005504F3"/>
    <w:rsid w:val="00551639"/>
    <w:rsid w:val="0055191F"/>
    <w:rsid w:val="005553B8"/>
    <w:rsid w:val="00556467"/>
    <w:rsid w:val="005671AB"/>
    <w:rsid w:val="00575F8E"/>
    <w:rsid w:val="00586E3E"/>
    <w:rsid w:val="00596C80"/>
    <w:rsid w:val="005A297D"/>
    <w:rsid w:val="005A59C8"/>
    <w:rsid w:val="005B4FA5"/>
    <w:rsid w:val="005D0E26"/>
    <w:rsid w:val="005D3F00"/>
    <w:rsid w:val="005D68FA"/>
    <w:rsid w:val="005E4082"/>
    <w:rsid w:val="005E4EF3"/>
    <w:rsid w:val="00601634"/>
    <w:rsid w:val="006023A5"/>
    <w:rsid w:val="00602DF9"/>
    <w:rsid w:val="00606BB7"/>
    <w:rsid w:val="00606FD3"/>
    <w:rsid w:val="00611F40"/>
    <w:rsid w:val="0061263E"/>
    <w:rsid w:val="00636A39"/>
    <w:rsid w:val="0064175C"/>
    <w:rsid w:val="0064347E"/>
    <w:rsid w:val="00647BF6"/>
    <w:rsid w:val="00653661"/>
    <w:rsid w:val="006564C4"/>
    <w:rsid w:val="00661205"/>
    <w:rsid w:val="00662976"/>
    <w:rsid w:val="00671AD2"/>
    <w:rsid w:val="00672576"/>
    <w:rsid w:val="00672FF6"/>
    <w:rsid w:val="00681515"/>
    <w:rsid w:val="00685595"/>
    <w:rsid w:val="006868B0"/>
    <w:rsid w:val="006927AD"/>
    <w:rsid w:val="006939BE"/>
    <w:rsid w:val="00697DBE"/>
    <w:rsid w:val="006A129F"/>
    <w:rsid w:val="006A3909"/>
    <w:rsid w:val="006A70D3"/>
    <w:rsid w:val="006A73A7"/>
    <w:rsid w:val="006C0216"/>
    <w:rsid w:val="006C0CCB"/>
    <w:rsid w:val="006D02D1"/>
    <w:rsid w:val="006D4B7E"/>
    <w:rsid w:val="006D62B0"/>
    <w:rsid w:val="006F79C2"/>
    <w:rsid w:val="00705332"/>
    <w:rsid w:val="00705E34"/>
    <w:rsid w:val="00716BFA"/>
    <w:rsid w:val="00740F04"/>
    <w:rsid w:val="007452E0"/>
    <w:rsid w:val="00746D07"/>
    <w:rsid w:val="007554E5"/>
    <w:rsid w:val="007618DB"/>
    <w:rsid w:val="00765DA1"/>
    <w:rsid w:val="00776AA2"/>
    <w:rsid w:val="00790C8D"/>
    <w:rsid w:val="0079649D"/>
    <w:rsid w:val="007A4D1A"/>
    <w:rsid w:val="007A608B"/>
    <w:rsid w:val="007B17C7"/>
    <w:rsid w:val="007B433E"/>
    <w:rsid w:val="007B794D"/>
    <w:rsid w:val="007C3B2F"/>
    <w:rsid w:val="007C56A2"/>
    <w:rsid w:val="007D62FA"/>
    <w:rsid w:val="007E12F7"/>
    <w:rsid w:val="007E2324"/>
    <w:rsid w:val="007E5DFA"/>
    <w:rsid w:val="007E601C"/>
    <w:rsid w:val="007F245A"/>
    <w:rsid w:val="00814808"/>
    <w:rsid w:val="008167C6"/>
    <w:rsid w:val="00826ABF"/>
    <w:rsid w:val="0083094E"/>
    <w:rsid w:val="0083227C"/>
    <w:rsid w:val="00835DC4"/>
    <w:rsid w:val="0083642D"/>
    <w:rsid w:val="00840E84"/>
    <w:rsid w:val="00841FFD"/>
    <w:rsid w:val="008459BF"/>
    <w:rsid w:val="00845A74"/>
    <w:rsid w:val="00846F19"/>
    <w:rsid w:val="008508BC"/>
    <w:rsid w:val="00850E46"/>
    <w:rsid w:val="00853BB3"/>
    <w:rsid w:val="0085569E"/>
    <w:rsid w:val="00862A33"/>
    <w:rsid w:val="008646C8"/>
    <w:rsid w:val="00867A39"/>
    <w:rsid w:val="008767D0"/>
    <w:rsid w:val="008800BF"/>
    <w:rsid w:val="008917C2"/>
    <w:rsid w:val="00894144"/>
    <w:rsid w:val="0089465C"/>
    <w:rsid w:val="0089476E"/>
    <w:rsid w:val="00895AC0"/>
    <w:rsid w:val="008967C1"/>
    <w:rsid w:val="008A4B16"/>
    <w:rsid w:val="008B2B0E"/>
    <w:rsid w:val="008C2752"/>
    <w:rsid w:val="008C4AC0"/>
    <w:rsid w:val="008D1AF4"/>
    <w:rsid w:val="008E18F1"/>
    <w:rsid w:val="008E1C44"/>
    <w:rsid w:val="008E5B53"/>
    <w:rsid w:val="008E7CDB"/>
    <w:rsid w:val="008F330A"/>
    <w:rsid w:val="00903012"/>
    <w:rsid w:val="009036A4"/>
    <w:rsid w:val="009046E2"/>
    <w:rsid w:val="0091325C"/>
    <w:rsid w:val="0091610D"/>
    <w:rsid w:val="00920474"/>
    <w:rsid w:val="009237A9"/>
    <w:rsid w:val="00925374"/>
    <w:rsid w:val="009412A4"/>
    <w:rsid w:val="00945D38"/>
    <w:rsid w:val="00973F8C"/>
    <w:rsid w:val="00974EEE"/>
    <w:rsid w:val="00984868"/>
    <w:rsid w:val="009A3226"/>
    <w:rsid w:val="009A61F5"/>
    <w:rsid w:val="009D547D"/>
    <w:rsid w:val="009E0A88"/>
    <w:rsid w:val="009E36AC"/>
    <w:rsid w:val="009E5CB0"/>
    <w:rsid w:val="009F07C1"/>
    <w:rsid w:val="009F2C90"/>
    <w:rsid w:val="009F7407"/>
    <w:rsid w:val="00A054AE"/>
    <w:rsid w:val="00A071F2"/>
    <w:rsid w:val="00A120E4"/>
    <w:rsid w:val="00A409D4"/>
    <w:rsid w:val="00A45D28"/>
    <w:rsid w:val="00A51CE7"/>
    <w:rsid w:val="00A55A64"/>
    <w:rsid w:val="00A57ACD"/>
    <w:rsid w:val="00A61FC7"/>
    <w:rsid w:val="00A62B3F"/>
    <w:rsid w:val="00A63687"/>
    <w:rsid w:val="00A664C5"/>
    <w:rsid w:val="00A829FB"/>
    <w:rsid w:val="00A83BFE"/>
    <w:rsid w:val="00A86096"/>
    <w:rsid w:val="00A870BC"/>
    <w:rsid w:val="00A92E64"/>
    <w:rsid w:val="00AA05A3"/>
    <w:rsid w:val="00AA0ACF"/>
    <w:rsid w:val="00AA7DF1"/>
    <w:rsid w:val="00AB5450"/>
    <w:rsid w:val="00AB667C"/>
    <w:rsid w:val="00AC1379"/>
    <w:rsid w:val="00AC79B9"/>
    <w:rsid w:val="00AD3132"/>
    <w:rsid w:val="00AE0BF0"/>
    <w:rsid w:val="00AE159C"/>
    <w:rsid w:val="00AF282E"/>
    <w:rsid w:val="00AF7E66"/>
    <w:rsid w:val="00B0326E"/>
    <w:rsid w:val="00B23572"/>
    <w:rsid w:val="00B23DC9"/>
    <w:rsid w:val="00B366F2"/>
    <w:rsid w:val="00B418FB"/>
    <w:rsid w:val="00B430BD"/>
    <w:rsid w:val="00B44A81"/>
    <w:rsid w:val="00B70E1E"/>
    <w:rsid w:val="00B760A8"/>
    <w:rsid w:val="00B80192"/>
    <w:rsid w:val="00B81296"/>
    <w:rsid w:val="00B94818"/>
    <w:rsid w:val="00BA020D"/>
    <w:rsid w:val="00BA7084"/>
    <w:rsid w:val="00BC5345"/>
    <w:rsid w:val="00BC68E0"/>
    <w:rsid w:val="00BE0564"/>
    <w:rsid w:val="00BF0A91"/>
    <w:rsid w:val="00C04CFC"/>
    <w:rsid w:val="00C0564C"/>
    <w:rsid w:val="00C21548"/>
    <w:rsid w:val="00C21D32"/>
    <w:rsid w:val="00C3364E"/>
    <w:rsid w:val="00C42E65"/>
    <w:rsid w:val="00C52B76"/>
    <w:rsid w:val="00C52D35"/>
    <w:rsid w:val="00C53C84"/>
    <w:rsid w:val="00C658A2"/>
    <w:rsid w:val="00C834E3"/>
    <w:rsid w:val="00C908E7"/>
    <w:rsid w:val="00C948C8"/>
    <w:rsid w:val="00CA08A1"/>
    <w:rsid w:val="00CA352E"/>
    <w:rsid w:val="00CA7968"/>
    <w:rsid w:val="00CB15A3"/>
    <w:rsid w:val="00CB1F1F"/>
    <w:rsid w:val="00CB407E"/>
    <w:rsid w:val="00CB5F1C"/>
    <w:rsid w:val="00CB6C7E"/>
    <w:rsid w:val="00CC2C20"/>
    <w:rsid w:val="00CC47E5"/>
    <w:rsid w:val="00CC4946"/>
    <w:rsid w:val="00CC7F8B"/>
    <w:rsid w:val="00CD7AE6"/>
    <w:rsid w:val="00CE3B60"/>
    <w:rsid w:val="00CE6FA3"/>
    <w:rsid w:val="00CF4770"/>
    <w:rsid w:val="00CF6E2A"/>
    <w:rsid w:val="00D04C55"/>
    <w:rsid w:val="00D05F3C"/>
    <w:rsid w:val="00D064F7"/>
    <w:rsid w:val="00D11256"/>
    <w:rsid w:val="00D131C9"/>
    <w:rsid w:val="00D20DA3"/>
    <w:rsid w:val="00D21B9F"/>
    <w:rsid w:val="00D2255F"/>
    <w:rsid w:val="00D269C3"/>
    <w:rsid w:val="00D27203"/>
    <w:rsid w:val="00D27AFC"/>
    <w:rsid w:val="00D34EEF"/>
    <w:rsid w:val="00D3728E"/>
    <w:rsid w:val="00D37798"/>
    <w:rsid w:val="00D46C83"/>
    <w:rsid w:val="00D52068"/>
    <w:rsid w:val="00D6130C"/>
    <w:rsid w:val="00D62F75"/>
    <w:rsid w:val="00D63796"/>
    <w:rsid w:val="00D63CBF"/>
    <w:rsid w:val="00D6580A"/>
    <w:rsid w:val="00D71204"/>
    <w:rsid w:val="00D83B28"/>
    <w:rsid w:val="00D9020F"/>
    <w:rsid w:val="00DA1D83"/>
    <w:rsid w:val="00DA2FC4"/>
    <w:rsid w:val="00DA40D6"/>
    <w:rsid w:val="00DA55D3"/>
    <w:rsid w:val="00DA6885"/>
    <w:rsid w:val="00DB6CDB"/>
    <w:rsid w:val="00DC29C3"/>
    <w:rsid w:val="00DE189F"/>
    <w:rsid w:val="00DE3B36"/>
    <w:rsid w:val="00DE7668"/>
    <w:rsid w:val="00DF1641"/>
    <w:rsid w:val="00E03D08"/>
    <w:rsid w:val="00E04095"/>
    <w:rsid w:val="00E10898"/>
    <w:rsid w:val="00E172B1"/>
    <w:rsid w:val="00E25230"/>
    <w:rsid w:val="00E33B8C"/>
    <w:rsid w:val="00E34DFE"/>
    <w:rsid w:val="00E36BB6"/>
    <w:rsid w:val="00E40CE4"/>
    <w:rsid w:val="00E50BB1"/>
    <w:rsid w:val="00E50DC7"/>
    <w:rsid w:val="00E56A81"/>
    <w:rsid w:val="00E771E0"/>
    <w:rsid w:val="00E8265E"/>
    <w:rsid w:val="00E875C3"/>
    <w:rsid w:val="00EA3E2C"/>
    <w:rsid w:val="00EA479D"/>
    <w:rsid w:val="00EA66D6"/>
    <w:rsid w:val="00EB0D60"/>
    <w:rsid w:val="00EB0E04"/>
    <w:rsid w:val="00EB3EC6"/>
    <w:rsid w:val="00EC12B2"/>
    <w:rsid w:val="00EC134B"/>
    <w:rsid w:val="00EC1AC2"/>
    <w:rsid w:val="00EC44AE"/>
    <w:rsid w:val="00ED2C64"/>
    <w:rsid w:val="00ED3F01"/>
    <w:rsid w:val="00EE1B6A"/>
    <w:rsid w:val="00EE3D26"/>
    <w:rsid w:val="00EE4650"/>
    <w:rsid w:val="00EE7579"/>
    <w:rsid w:val="00EF7119"/>
    <w:rsid w:val="00EF785E"/>
    <w:rsid w:val="00F028E4"/>
    <w:rsid w:val="00F14A5B"/>
    <w:rsid w:val="00F35D2E"/>
    <w:rsid w:val="00F361BD"/>
    <w:rsid w:val="00F3690E"/>
    <w:rsid w:val="00F42605"/>
    <w:rsid w:val="00F47A90"/>
    <w:rsid w:val="00F47B75"/>
    <w:rsid w:val="00F51B33"/>
    <w:rsid w:val="00F5505E"/>
    <w:rsid w:val="00F62E91"/>
    <w:rsid w:val="00F656E6"/>
    <w:rsid w:val="00F72B15"/>
    <w:rsid w:val="00F74080"/>
    <w:rsid w:val="00F75398"/>
    <w:rsid w:val="00F83AEE"/>
    <w:rsid w:val="00F8644D"/>
    <w:rsid w:val="00FA38CC"/>
    <w:rsid w:val="00FB2037"/>
    <w:rsid w:val="00FB3DE7"/>
    <w:rsid w:val="00FB549A"/>
    <w:rsid w:val="00FD3AEE"/>
    <w:rsid w:val="00FE213A"/>
    <w:rsid w:val="00FE3C10"/>
    <w:rsid w:val="00FF0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D80CF"/>
  <w15:chartTrackingRefBased/>
  <w15:docId w15:val="{078054B3-896B-4689-9127-6606D8AE9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70BC"/>
    <w:pPr>
      <w:spacing w:after="35" w:line="268" w:lineRule="auto"/>
      <w:ind w:left="507" w:hanging="365"/>
      <w:jc w:val="both"/>
    </w:pPr>
    <w:rPr>
      <w:rFonts w:ascii="Calibri" w:eastAsia="Calibri" w:hAnsi="Calibri" w:cs="Calibri"/>
      <w:color w:val="000000"/>
      <w:sz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76AA2"/>
    <w:pPr>
      <w:keepNext/>
      <w:spacing w:after="0" w:line="360" w:lineRule="auto"/>
      <w:ind w:left="0" w:right="712" w:firstLine="0"/>
      <w:jc w:val="left"/>
      <w:outlineLvl w:val="0"/>
    </w:pPr>
    <w:rPr>
      <w:rFonts w:ascii="Arial" w:eastAsia="Times New Roman" w:hAnsi="Arial" w:cs="Arial"/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76AA2"/>
    <w:rPr>
      <w:rFonts w:ascii="Arial" w:eastAsia="Times New Roman" w:hAnsi="Arial" w:cs="Arial"/>
      <w:b/>
      <w:color w:val="000000"/>
      <w:sz w:val="24"/>
      <w:szCs w:val="24"/>
      <w:lang w:eastAsia="pl-PL"/>
    </w:rPr>
  </w:style>
  <w:style w:type="paragraph" w:styleId="Tytu">
    <w:name w:val="Title"/>
    <w:basedOn w:val="Normalny"/>
    <w:link w:val="TytuZnak"/>
    <w:autoRedefine/>
    <w:qFormat/>
    <w:rsid w:val="00A92E64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TytuZnak">
    <w:name w:val="Tytuł Znak"/>
    <w:basedOn w:val="Domylnaczcionkaakapitu"/>
    <w:link w:val="Tytu"/>
    <w:rsid w:val="00A92E64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Bezodstpw">
    <w:name w:val="No Spacing"/>
    <w:uiPriority w:val="1"/>
    <w:qFormat/>
    <w:rsid w:val="00A870BC"/>
    <w:pPr>
      <w:spacing w:after="0" w:line="240" w:lineRule="auto"/>
      <w:ind w:left="507" w:hanging="365"/>
      <w:jc w:val="both"/>
    </w:pPr>
    <w:rPr>
      <w:rFonts w:ascii="Calibri" w:eastAsia="Calibri" w:hAnsi="Calibri" w:cs="Calibri"/>
      <w:color w:val="000000"/>
      <w:sz w:val="20"/>
      <w:lang w:eastAsia="pl-PL"/>
    </w:rPr>
  </w:style>
  <w:style w:type="paragraph" w:styleId="Akapitzlist">
    <w:name w:val="List Paragraph"/>
    <w:basedOn w:val="Normalny"/>
    <w:uiPriority w:val="34"/>
    <w:qFormat/>
    <w:rsid w:val="00A870B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870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0BC"/>
    <w:rPr>
      <w:rFonts w:ascii="Calibri" w:eastAsia="Calibri" w:hAnsi="Calibri" w:cs="Calibri"/>
      <w:color w:val="000000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70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0BC"/>
    <w:rPr>
      <w:rFonts w:ascii="Calibri" w:eastAsia="Calibri" w:hAnsi="Calibri" w:cs="Calibri"/>
      <w:color w:val="000000"/>
      <w:sz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36096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A7DF1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134232"/>
    <w:pPr>
      <w:spacing w:after="0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3423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134232"/>
  </w:style>
  <w:style w:type="paragraph" w:styleId="Tekstdymka">
    <w:name w:val="Balloon Text"/>
    <w:basedOn w:val="Normalny"/>
    <w:link w:val="TekstdymkaZnak"/>
    <w:uiPriority w:val="99"/>
    <w:semiHidden/>
    <w:unhideWhenUsed/>
    <w:rsid w:val="00EA47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479D"/>
    <w:rPr>
      <w:rFonts w:ascii="Segoe UI" w:eastAsia="Calibri" w:hAnsi="Segoe UI" w:cs="Segoe UI"/>
      <w:color w:val="00000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14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8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lukasz.pawlisz@krakow.so.gov.pl" TargetMode="External"/><Relationship Id="rId4" Type="http://schemas.openxmlformats.org/officeDocument/2006/relationships/styles" Target="styles.xml"/><Relationship Id="rId9" Type="http://schemas.openxmlformats.org/officeDocument/2006/relationships/hyperlink" Target="mailto:gospodarczy@krakow.so.gov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D75F01-1053-4CE6-A633-096E47F3B266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221A4F4A-3545-4F4D-AAD8-8512AADDA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7987</Words>
  <Characters>47926</Characters>
  <Application>Microsoft Office Word</Application>
  <DocSecurity>0</DocSecurity>
  <Lines>399</Lines>
  <Paragraphs>111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Radzikowski</dc:creator>
  <cp:keywords/>
  <dc:description/>
  <cp:lastModifiedBy>Radzikowski Piotr</cp:lastModifiedBy>
  <cp:revision>3</cp:revision>
  <dcterms:created xsi:type="dcterms:W3CDTF">2025-12-18T11:48:00Z</dcterms:created>
  <dcterms:modified xsi:type="dcterms:W3CDTF">2025-12-18T11:49:00Z</dcterms:modified>
</cp:coreProperties>
</file>